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621EAC10" w14:textId="77777777" w:rsidR="00804B06" w:rsidRDefault="00532700" w:rsidP="00B55B7A">
          <w:pPr>
            <w:jc w:val="center"/>
            <w:rPr>
              <w:rFonts w:ascii="Calibri Light" w:hAnsi="Calibri Light"/>
              <w:sz w:val="40"/>
              <w:szCs w:val="40"/>
            </w:rPr>
          </w:pPr>
          <w:r w:rsidRPr="004519F5">
            <w:rPr>
              <w:rFonts w:ascii="Calibri Light" w:hAnsi="Calibri Light"/>
              <w:sz w:val="40"/>
              <w:szCs w:val="40"/>
            </w:rPr>
            <w:t>Sebehodnotící zpráva pro akreditac</w:t>
          </w:r>
          <w:r w:rsidR="00804B06">
            <w:rPr>
              <w:rFonts w:ascii="Calibri Light" w:hAnsi="Calibri Light"/>
              <w:sz w:val="40"/>
              <w:szCs w:val="40"/>
            </w:rPr>
            <w:t>i</w:t>
          </w:r>
          <w:r w:rsidRPr="004519F5">
            <w:rPr>
              <w:rFonts w:ascii="Calibri Light" w:hAnsi="Calibri Light"/>
              <w:sz w:val="40"/>
              <w:szCs w:val="40"/>
            </w:rPr>
            <w:t xml:space="preserve"> </w:t>
          </w:r>
        </w:p>
        <w:p w14:paraId="3762DD22" w14:textId="078706DB" w:rsidR="00B55B7A" w:rsidRPr="004519F5" w:rsidRDefault="00804B06" w:rsidP="00B55B7A">
          <w:pPr>
            <w:jc w:val="center"/>
            <w:rPr>
              <w:rFonts w:ascii="Calibri Light" w:hAnsi="Calibri Light"/>
              <w:sz w:val="40"/>
              <w:szCs w:val="40"/>
            </w:rPr>
          </w:pPr>
          <w:r>
            <w:rPr>
              <w:rFonts w:ascii="Calibri Light" w:hAnsi="Calibri Light"/>
              <w:sz w:val="40"/>
              <w:szCs w:val="40"/>
            </w:rPr>
            <w:t>studijního programu</w:t>
          </w:r>
        </w:p>
        <w:p w14:paraId="5CC02969" w14:textId="77777777" w:rsidR="00532700" w:rsidRPr="004519F5" w:rsidRDefault="00532700" w:rsidP="00B55B7A">
          <w:pPr>
            <w:jc w:val="center"/>
            <w:rPr>
              <w:rFonts w:ascii="Calibri Light" w:hAnsi="Calibri Light"/>
              <w:sz w:val="40"/>
              <w:szCs w:val="40"/>
            </w:rPr>
          </w:pPr>
        </w:p>
        <w:p w14:paraId="111401F2" w14:textId="4E8DA64F" w:rsidR="00B55B7A" w:rsidRPr="004519F5" w:rsidRDefault="009231F7" w:rsidP="00B55B7A">
          <w:pPr>
            <w:jc w:val="center"/>
            <w:rPr>
              <w:rFonts w:ascii="Calibri Light" w:hAnsi="Calibri Light"/>
              <w:b/>
              <w:sz w:val="40"/>
              <w:szCs w:val="40"/>
            </w:rPr>
          </w:pPr>
          <w:r>
            <w:rPr>
              <w:rFonts w:ascii="Calibri Light" w:hAnsi="Calibri Light"/>
              <w:b/>
              <w:sz w:val="40"/>
              <w:szCs w:val="40"/>
            </w:rPr>
            <w:t>Technologie makromolekulárních látek</w:t>
          </w:r>
        </w:p>
        <w:p w14:paraId="2EFBE651"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04E3F508" w:rsidR="00A867F4" w:rsidRPr="004519F5" w:rsidRDefault="00DF568A"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31</w:t>
          </w:r>
          <w:r w:rsidR="00C53AE0">
            <w:rPr>
              <w:rFonts w:ascii="Calibri Light" w:eastAsiaTheme="minorEastAsia" w:hAnsi="Calibri Light" w:cstheme="minorBidi"/>
              <w:sz w:val="36"/>
              <w:szCs w:val="36"/>
              <w:lang w:eastAsia="cs-CZ"/>
            </w:rPr>
            <w:t xml:space="preserve">. </w:t>
          </w:r>
          <w:r>
            <w:rPr>
              <w:rFonts w:ascii="Calibri Light" w:eastAsiaTheme="minorEastAsia" w:hAnsi="Calibri Light" w:cstheme="minorBidi"/>
              <w:sz w:val="36"/>
              <w:szCs w:val="36"/>
              <w:lang w:eastAsia="cs-CZ"/>
            </w:rPr>
            <w:t>10</w:t>
          </w:r>
          <w:r w:rsidR="00C53AE0">
            <w:rPr>
              <w:rFonts w:ascii="Calibri Light" w:eastAsiaTheme="minorEastAsia" w:hAnsi="Calibri Light" w:cstheme="minorBidi"/>
              <w:sz w:val="36"/>
              <w:szCs w:val="36"/>
              <w:lang w:eastAsia="cs-CZ"/>
            </w:rPr>
            <w:t>.</w:t>
          </w:r>
          <w:r w:rsidR="00B55B7A" w:rsidRPr="004519F5">
            <w:rPr>
              <w:rFonts w:ascii="Calibri Light" w:eastAsiaTheme="minorEastAsia" w:hAnsi="Calibri Light" w:cstheme="minorBidi"/>
              <w:sz w:val="36"/>
              <w:szCs w:val="36"/>
              <w:lang w:eastAsia="cs-CZ"/>
            </w:rPr>
            <w:t xml:space="preserve"> 2018</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Heading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Heading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652CFE8D" w:rsidR="009E517D" w:rsidRPr="004519F5" w:rsidRDefault="004C7D03" w:rsidP="2D38A6F6">
      <w:pPr>
        <w:pStyle w:val="Heading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 xml:space="preserve">jsou vymezeny 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Zlíně ze dne 5. ledna 2017</w:t>
      </w:r>
      <w:r w:rsidR="00C64F4A" w:rsidRPr="004519F5">
        <w:rPr>
          <w:color w:val="000000" w:themeColor="text1"/>
          <w:sz w:val="22"/>
          <w:szCs w:val="22"/>
        </w:rPr>
        <w:t>“</w:t>
      </w:r>
      <w:r w:rsidR="00594C51" w:rsidRPr="004519F5">
        <w:rPr>
          <w:color w:val="000000" w:themeColor="text1"/>
          <w:sz w:val="22"/>
          <w:szCs w:val="22"/>
        </w:rPr>
        <w:t>.</w:t>
      </w:r>
      <w:r w:rsidR="00594C51" w:rsidRPr="004519F5">
        <w:rPr>
          <w:rStyle w:val="FootnoteReference"/>
          <w:color w:val="000000" w:themeColor="text1"/>
          <w:sz w:val="22"/>
          <w:szCs w:val="22"/>
        </w:rPr>
        <w:footnoteReference w:id="2"/>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Heading2"/>
      </w:pPr>
      <w:r w:rsidRPr="004519F5">
        <w:t xml:space="preserve">Vnitřní systém zajišťování kvality </w:t>
      </w:r>
    </w:p>
    <w:p w14:paraId="2F3F82CC" w14:textId="77777777" w:rsidR="009E517D" w:rsidRPr="004519F5" w:rsidRDefault="009E517D" w:rsidP="00C80B17">
      <w:pPr>
        <w:pStyle w:val="Heading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0E64324F" w:rsidR="0096733B" w:rsidRPr="004519F5"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 ze dne 28. června 2017.</w:t>
      </w:r>
      <w:r w:rsidR="00C64F4A" w:rsidRPr="004519F5">
        <w:rPr>
          <w:rStyle w:val="FootnoteReference"/>
          <w:rFonts w:ascii="Calibri Light" w:hAnsi="Calibri Light"/>
          <w:color w:val="000000" w:themeColor="text1"/>
        </w:rPr>
        <w:footnoteReference w:id="3"/>
      </w:r>
    </w:p>
    <w:p w14:paraId="1EC7E3CF" w14:textId="3F4759B6" w:rsidR="2D38A6F6" w:rsidRPr="004519F5"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č. 18/2017) ze dne 15. května 2017</w:t>
      </w:r>
      <w:r w:rsidRPr="004519F5">
        <w:rPr>
          <w:rFonts w:ascii="Calibri Light" w:hAnsi="Calibri Light"/>
        </w:rPr>
        <w:t>.</w:t>
      </w:r>
      <w:r w:rsidR="004B7C7C" w:rsidRPr="004519F5">
        <w:rPr>
          <w:rStyle w:val="FootnoteReference"/>
          <w:rFonts w:ascii="Calibri Light" w:hAnsi="Calibri Light"/>
        </w:rPr>
        <w:footnoteReference w:id="4"/>
      </w:r>
    </w:p>
    <w:p w14:paraId="324990DC" w14:textId="77777777" w:rsidR="00C64F4A" w:rsidRPr="004519F5" w:rsidRDefault="00C64F4A" w:rsidP="00C64F4A">
      <w:pPr>
        <w:pStyle w:val="Heading3"/>
        <w:numPr>
          <w:ilvl w:val="0"/>
          <w:numId w:val="0"/>
        </w:numPr>
        <w:ind w:left="1080"/>
      </w:pPr>
    </w:p>
    <w:p w14:paraId="5954883D" w14:textId="77777777" w:rsidR="009E517D" w:rsidRPr="004519F5" w:rsidRDefault="009E517D" w:rsidP="00C80B17">
      <w:pPr>
        <w:pStyle w:val="Heading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106C59A2" w:rsidR="004C7D03" w:rsidRPr="004519F5" w:rsidRDefault="00C64F4A" w:rsidP="00C64F4A">
      <w:pPr>
        <w:tabs>
          <w:tab w:val="left" w:pos="2835"/>
        </w:tabs>
        <w:spacing w:before="120" w:after="120"/>
        <w:jc w:val="both"/>
        <w:rPr>
          <w:rFonts w:ascii="Calibri Light" w:hAnsi="Calibri Light"/>
        </w:rPr>
      </w:pPr>
      <w:r w:rsidRPr="004519F5">
        <w:rPr>
          <w:rFonts w:ascii="Calibri Light" w:hAnsi="Calibri Light"/>
        </w:rPr>
        <w:t xml:space="preserve">UTB </w:t>
      </w:r>
      <w:r w:rsidR="004B7C7C" w:rsidRPr="004519F5">
        <w:rPr>
          <w:rFonts w:ascii="Calibri Light" w:hAnsi="Calibri Light"/>
        </w:rPr>
        <w:t xml:space="preserve">ve Zlíně </w:t>
      </w:r>
      <w:r w:rsidRPr="004519F5">
        <w:rPr>
          <w:rFonts w:ascii="Calibri Light" w:hAnsi="Calibri Light"/>
        </w:rPr>
        <w:t>disponuje v</w:t>
      </w:r>
      <w:r w:rsidR="004C7D03" w:rsidRPr="004519F5">
        <w:rPr>
          <w:rFonts w:ascii="Calibri Light" w:hAnsi="Calibri Light"/>
        </w:rPr>
        <w:t>nitřním předpisem</w:t>
      </w:r>
      <w:r w:rsidRPr="004519F5">
        <w:rPr>
          <w:rFonts w:ascii="Calibri Light" w:hAnsi="Calibri Light"/>
        </w:rPr>
        <w:t xml:space="preserve">, který </w:t>
      </w:r>
      <w:r w:rsidR="004C7D03" w:rsidRPr="004519F5">
        <w:rPr>
          <w:rFonts w:ascii="Calibri Light" w:hAnsi="Calibri Light"/>
        </w:rPr>
        <w:t>podrobně vymez</w:t>
      </w:r>
      <w:r w:rsidRPr="004519F5">
        <w:rPr>
          <w:rFonts w:ascii="Calibri Light" w:hAnsi="Calibri Light"/>
        </w:rPr>
        <w:t>uje</w:t>
      </w:r>
      <w:r w:rsidR="004C7D03" w:rsidRPr="004519F5">
        <w:rPr>
          <w:rFonts w:ascii="Calibri Light" w:hAnsi="Calibri Light"/>
        </w:rPr>
        <w:t xml:space="preserve"> veškeré procesy vzniku, schvalování a změn návrhů studijních programů před jejich předložením k akreditaci Národnímu akreditačnímu úřadu pro vysoké školství.</w:t>
      </w:r>
      <w:r w:rsidRPr="004519F5">
        <w:rPr>
          <w:rFonts w:ascii="Calibri Light" w:hAnsi="Calibri Light"/>
        </w:rPr>
        <w:t xml:space="preserve"> Dané procesy jsou popsány v „</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w:t>
      </w:r>
      <w:r w:rsidRPr="004519F5">
        <w:rPr>
          <w:rFonts w:ascii="Calibri Light" w:hAnsi="Calibri Light"/>
        </w:rPr>
        <w:t>c</w:t>
      </w:r>
      <w:r w:rsidR="004C7D03" w:rsidRPr="004519F5">
        <w:rPr>
          <w:rFonts w:ascii="Calibri Light" w:hAnsi="Calibri Light"/>
        </w:rPr>
        <w:t>h programů Univerzity Tomáše Bati ve Zlíně</w:t>
      </w:r>
      <w:r w:rsidRPr="004519F5">
        <w:rPr>
          <w:rFonts w:ascii="Calibri Light" w:hAnsi="Calibri Light"/>
        </w:rPr>
        <w:t>“ ze dne 28. června 2017.</w:t>
      </w:r>
      <w:r w:rsidRPr="004519F5">
        <w:rPr>
          <w:rStyle w:val="FootnoteReference"/>
          <w:rFonts w:ascii="Calibri Light" w:hAnsi="Calibri Light"/>
        </w:rPr>
        <w:footnoteReference w:id="5"/>
      </w:r>
    </w:p>
    <w:p w14:paraId="0D75905D" w14:textId="77777777" w:rsidR="00C64F4A" w:rsidRPr="004519F5" w:rsidRDefault="00C64F4A" w:rsidP="00C64F4A">
      <w:pPr>
        <w:tabs>
          <w:tab w:val="left" w:pos="2835"/>
        </w:tabs>
        <w:spacing w:before="120" w:after="120"/>
        <w:jc w:val="both"/>
        <w:rPr>
          <w:rFonts w:ascii="Calibri Light" w:hAnsi="Calibri Light"/>
        </w:rPr>
      </w:pPr>
    </w:p>
    <w:p w14:paraId="42F5291B" w14:textId="77777777" w:rsidR="009E517D" w:rsidRPr="004519F5" w:rsidRDefault="009E517D" w:rsidP="00C80B17">
      <w:pPr>
        <w:pStyle w:val="Heading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B6EA891" w:rsidR="004C7D03" w:rsidRPr="004519F5" w:rsidRDefault="00C64F4A" w:rsidP="003F1603">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má vytvořena pravidla a stanoveny principy</w:t>
      </w:r>
      <w:r w:rsidR="003F1603" w:rsidRPr="004519F5">
        <w:rPr>
          <w:rFonts w:ascii="Calibri Light" w:hAnsi="Calibri Light"/>
        </w:rPr>
        <w:t xml:space="preserve"> uznávání zahraničního vzdělávání pro přijetí ke studiu, včetně</w:t>
      </w:r>
      <w:r w:rsidR="004C7D03" w:rsidRPr="004519F5">
        <w:rPr>
          <w:rFonts w:ascii="Calibri Light" w:hAnsi="Calibri Light"/>
        </w:rPr>
        <w:t xml:space="preserve"> pops</w:t>
      </w:r>
      <w:r w:rsidR="003F1603" w:rsidRPr="004519F5">
        <w:rPr>
          <w:rFonts w:ascii="Calibri Light" w:hAnsi="Calibri Light"/>
        </w:rPr>
        <w:t>aného</w:t>
      </w:r>
      <w:r w:rsidR="004C7D03" w:rsidRPr="004519F5">
        <w:rPr>
          <w:rFonts w:ascii="Calibri Light" w:hAnsi="Calibri Light"/>
        </w:rPr>
        <w:t xml:space="preserve"> proces</w:t>
      </w:r>
      <w:r w:rsidR="005D3993" w:rsidRPr="004519F5">
        <w:rPr>
          <w:rFonts w:ascii="Calibri Light" w:hAnsi="Calibri Light"/>
        </w:rPr>
        <w:t>u</w:t>
      </w:r>
      <w:r w:rsidR="004C7D03" w:rsidRPr="004519F5">
        <w:rPr>
          <w:rFonts w:ascii="Calibri Light" w:hAnsi="Calibri Light"/>
        </w:rPr>
        <w:t xml:space="preserve"> posuzování splněn</w:t>
      </w:r>
      <w:r w:rsidRPr="004519F5">
        <w:rPr>
          <w:rFonts w:ascii="Calibri Light" w:hAnsi="Calibri Light"/>
        </w:rPr>
        <w:t xml:space="preserve">í podmínky předchozího </w:t>
      </w:r>
      <w:r w:rsidR="003F1603" w:rsidRPr="004519F5">
        <w:rPr>
          <w:rFonts w:ascii="Calibri Light" w:hAnsi="Calibri Light"/>
        </w:rPr>
        <w:t>v</w:t>
      </w:r>
      <w:r w:rsidRPr="004519F5">
        <w:rPr>
          <w:rFonts w:ascii="Calibri Light" w:hAnsi="Calibri Light"/>
        </w:rPr>
        <w:t>zdělání</w:t>
      </w:r>
      <w:r w:rsidR="003F1603" w:rsidRPr="004519F5">
        <w:rPr>
          <w:rFonts w:ascii="Calibri Light" w:hAnsi="Calibri Light"/>
        </w:rPr>
        <w:t>. Systém a principy jsou systematizovány ve směrnici rektora SR/13/2017 „</w:t>
      </w:r>
      <w:r w:rsidR="004C7D03" w:rsidRPr="004519F5">
        <w:rPr>
          <w:rFonts w:ascii="Calibri Light" w:hAnsi="Calibri Light"/>
        </w:rPr>
        <w:t>Uznání zahraničního středoškolského a vysokoškolského vzdělání a kvalifikace</w:t>
      </w:r>
      <w:r w:rsidR="003F1603" w:rsidRPr="004519F5">
        <w:rPr>
          <w:rFonts w:ascii="Calibri Light" w:hAnsi="Calibri Light"/>
        </w:rPr>
        <w:t>“ ze dne 12. 4. 2017.</w:t>
      </w:r>
      <w:r w:rsidR="003F1603" w:rsidRPr="004519F5">
        <w:rPr>
          <w:rStyle w:val="FootnoteReference"/>
          <w:rFonts w:ascii="Calibri Light" w:hAnsi="Calibri Light"/>
        </w:rPr>
        <w:footnoteReference w:id="6"/>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Heading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4E431C86" w14:textId="681D4976"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UTB</w:t>
      </w:r>
      <w:r w:rsidR="004C7D03" w:rsidRPr="004519F5">
        <w:rPr>
          <w:rFonts w:ascii="Calibri Light" w:hAnsi="Calibri Light"/>
        </w:rPr>
        <w:t xml:space="preserve"> </w:t>
      </w:r>
      <w:r w:rsidR="00A75026" w:rsidRPr="004519F5">
        <w:rPr>
          <w:rFonts w:ascii="Calibri Light" w:hAnsi="Calibri Light"/>
        </w:rPr>
        <w:t xml:space="preserve">ve Zlíně </w:t>
      </w:r>
      <w:r w:rsidR="004C7D03" w:rsidRPr="004519F5">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4519F5">
        <w:rPr>
          <w:rFonts w:ascii="Calibri Light" w:hAnsi="Calibri Light"/>
        </w:rPr>
        <w:t>. V rámci svých pravidel stanovuje</w:t>
      </w:r>
      <w:r w:rsidR="004C7D03" w:rsidRPr="004519F5">
        <w:rPr>
          <w:rFonts w:ascii="Calibri Light" w:hAnsi="Calibri Light"/>
        </w:rPr>
        <w:t xml:space="preserve"> požadavky na způsob vedení těchto prací a kvalifikační požadavky na osoby, které vedou kvalifikační práce</w:t>
      </w:r>
      <w:r w:rsidRPr="004519F5">
        <w:rPr>
          <w:rFonts w:ascii="Calibri Light" w:hAnsi="Calibri Light"/>
        </w:rPr>
        <w:t xml:space="preserve"> nebo rigorózní práce, a stanovuje</w:t>
      </w:r>
      <w:r w:rsidR="004C7D03" w:rsidRPr="004519F5">
        <w:rPr>
          <w:rFonts w:ascii="Calibri Light" w:hAnsi="Calibri Light"/>
        </w:rPr>
        <w:t xml:space="preserve"> nejvyšší počet kvalifikačních prací nebo rigorózních prací, které může vést jedna osoba.</w:t>
      </w:r>
      <w:r w:rsidRPr="004519F5">
        <w:rPr>
          <w:rFonts w:ascii="Calibri Light" w:hAnsi="Calibri Light"/>
        </w:rPr>
        <w:t xml:space="preserve"> </w:t>
      </w:r>
    </w:p>
    <w:p w14:paraId="697B6FC0" w14:textId="04CD4F6F"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 xml:space="preserve">Danou problematiku upravuje čl. 16 </w:t>
      </w:r>
      <w:r w:rsidR="00705C05" w:rsidRPr="004519F5">
        <w:rPr>
          <w:rFonts w:ascii="Calibri Light" w:hAnsi="Calibri Light"/>
        </w:rPr>
        <w:t>a 17</w:t>
      </w:r>
      <w:r w:rsidR="00C44653" w:rsidRPr="004519F5">
        <w:rPr>
          <w:rFonts w:ascii="Calibri Light" w:hAnsi="Calibri Light"/>
        </w:rPr>
        <w:t xml:space="preserve"> </w:t>
      </w:r>
      <w:r w:rsidRPr="004519F5">
        <w:rPr>
          <w:rFonts w:ascii="Calibri Light" w:hAnsi="Calibri Light"/>
        </w:rPr>
        <w:t>„</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studijních programů Univerzity Tomáše Bati ve Zlíně</w:t>
      </w:r>
      <w:r w:rsidRPr="004519F5">
        <w:rPr>
          <w:rFonts w:ascii="Calibri Light" w:hAnsi="Calibri Light"/>
        </w:rPr>
        <w:t>“</w:t>
      </w:r>
      <w:r w:rsidR="004C7D03" w:rsidRPr="004519F5">
        <w:rPr>
          <w:rFonts w:ascii="Calibri Light" w:hAnsi="Calibri Light"/>
        </w:rPr>
        <w:t xml:space="preserve"> a </w:t>
      </w:r>
      <w:r w:rsidRPr="004519F5">
        <w:rPr>
          <w:rFonts w:ascii="Calibri Light" w:hAnsi="Calibri Light"/>
        </w:rPr>
        <w:t>čl. 28 „</w:t>
      </w:r>
      <w:r w:rsidR="004C7D03" w:rsidRPr="004519F5">
        <w:rPr>
          <w:rFonts w:ascii="Calibri Light" w:hAnsi="Calibri Light"/>
        </w:rPr>
        <w:t>Studijní</w:t>
      </w:r>
      <w:r w:rsidRPr="004519F5">
        <w:rPr>
          <w:rFonts w:ascii="Calibri Light" w:hAnsi="Calibri Light"/>
        </w:rPr>
        <w:t>ho</w:t>
      </w:r>
      <w:r w:rsidR="004C7D03" w:rsidRPr="004519F5">
        <w:rPr>
          <w:rFonts w:ascii="Calibri Light" w:hAnsi="Calibri Light"/>
        </w:rPr>
        <w:t xml:space="preserve"> a zkušební</w:t>
      </w:r>
      <w:r w:rsidRPr="004519F5">
        <w:rPr>
          <w:rFonts w:ascii="Calibri Light" w:hAnsi="Calibri Light"/>
        </w:rPr>
        <w:t>ho</w:t>
      </w:r>
      <w:r w:rsidR="004C7D03" w:rsidRPr="004519F5">
        <w:rPr>
          <w:rFonts w:ascii="Calibri Light" w:hAnsi="Calibri Light"/>
        </w:rPr>
        <w:t xml:space="preserve"> řád</w:t>
      </w:r>
      <w:r w:rsidRPr="004519F5">
        <w:rPr>
          <w:rFonts w:ascii="Calibri Light" w:hAnsi="Calibri Light"/>
        </w:rPr>
        <w:t>u</w:t>
      </w:r>
      <w:r w:rsidR="004C7D03" w:rsidRPr="004519F5">
        <w:rPr>
          <w:rFonts w:ascii="Calibri Light" w:hAnsi="Calibri Light"/>
        </w:rPr>
        <w:t xml:space="preserve"> Univerzity Tomáše Bati ve Zlíně</w:t>
      </w:r>
      <w:r w:rsidRPr="004519F5">
        <w:rPr>
          <w:rFonts w:ascii="Calibri Light" w:hAnsi="Calibri Light"/>
        </w:rPr>
        <w:t>“</w:t>
      </w:r>
      <w:r w:rsidR="004C7D03" w:rsidRPr="004519F5">
        <w:rPr>
          <w:rFonts w:ascii="Calibri Light" w:hAnsi="Calibri Light"/>
        </w:rPr>
        <w:t>.</w:t>
      </w:r>
      <w:r w:rsidRPr="004519F5">
        <w:rPr>
          <w:rStyle w:val="FootnoteReference"/>
          <w:rFonts w:ascii="Calibri Light" w:hAnsi="Calibri Light"/>
        </w:rPr>
        <w:footnoteReference w:id="7"/>
      </w:r>
    </w:p>
    <w:p w14:paraId="6EE1C434" w14:textId="62B9C485" w:rsidR="004C7D03" w:rsidRPr="004519F5" w:rsidRDefault="008E4271" w:rsidP="003F1603">
      <w:pPr>
        <w:tabs>
          <w:tab w:val="left" w:pos="2835"/>
        </w:tabs>
        <w:spacing w:before="120" w:after="120"/>
        <w:jc w:val="both"/>
        <w:rPr>
          <w:rFonts w:ascii="Calibri Light" w:hAnsi="Calibri Light"/>
        </w:rPr>
      </w:pPr>
      <w:r w:rsidRPr="004519F5">
        <w:rPr>
          <w:rFonts w:ascii="Calibri Light" w:hAnsi="Calibri Light"/>
        </w:rPr>
        <w:t xml:space="preserve">Na Fakultě technologické je stanoven maximální počet kvalifikačních prací, které může vést jedna osoba v pokynu děkana </w:t>
      </w:r>
      <w:r w:rsidR="00EC1EB7" w:rsidRPr="004519F5">
        <w:rPr>
          <w:rFonts w:ascii="Calibri Light" w:hAnsi="Calibri Light"/>
        </w:rPr>
        <w:t>PD/02/2018</w:t>
      </w:r>
      <w:r w:rsidR="00DB1785">
        <w:rPr>
          <w:rFonts w:ascii="Calibri Light" w:hAnsi="Calibri Light"/>
        </w:rPr>
        <w:t>.</w:t>
      </w:r>
      <w:r w:rsidR="00EC1EB7" w:rsidRPr="004519F5">
        <w:rPr>
          <w:rStyle w:val="FootnoteReference"/>
          <w:rFonts w:ascii="Calibri Light" w:hAnsi="Calibri Light"/>
        </w:rPr>
        <w:footnoteReference w:id="8"/>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Heading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53ECF68C" w:rsidR="003F1603" w:rsidRPr="004519F5" w:rsidRDefault="00373E95" w:rsidP="00373E95">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disponuje systém</w:t>
      </w:r>
      <w:r w:rsidR="00C110FA" w:rsidRPr="004519F5">
        <w:rPr>
          <w:rFonts w:ascii="Calibri Light" w:hAnsi="Calibri Light"/>
        </w:rPr>
        <w:t>em</w:t>
      </w:r>
      <w:r w:rsidRPr="004519F5">
        <w:rPr>
          <w:rFonts w:ascii="Calibri Light" w:hAnsi="Calibri Light"/>
        </w:rPr>
        <w:t xml:space="preserve"> </w:t>
      </w:r>
      <w:r w:rsidR="003F1603" w:rsidRPr="004519F5">
        <w:rPr>
          <w:rFonts w:ascii="Calibri Light" w:hAnsi="Calibri Light"/>
        </w:rPr>
        <w:t>hodnocení kvality vzdělávací, tvůrčí a s nimi souvisejících činností</w:t>
      </w:r>
      <w:r w:rsidRPr="004519F5">
        <w:rPr>
          <w:rFonts w:ascii="Calibri Light" w:hAnsi="Calibri Light"/>
        </w:rPr>
        <w:t>, který s</w:t>
      </w:r>
      <w:r w:rsidR="003F1603" w:rsidRPr="004519F5">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E16041"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9"/>
      </w:r>
    </w:p>
    <w:p w14:paraId="0B48C5AF" w14:textId="47C874A2" w:rsidR="006E0038" w:rsidRPr="006E0038" w:rsidRDefault="006E0038" w:rsidP="006E0038">
      <w:pPr>
        <w:tabs>
          <w:tab w:val="left" w:pos="2835"/>
        </w:tabs>
        <w:spacing w:before="120" w:after="120"/>
        <w:jc w:val="both"/>
        <w:rPr>
          <w:rFonts w:ascii="Calibri Light" w:hAnsi="Calibri Light"/>
        </w:rPr>
      </w:pPr>
      <w:r w:rsidRPr="006E0038">
        <w:rPr>
          <w:rFonts w:ascii="Calibri Light" w:hAnsi="Calibri Light"/>
        </w:rPr>
        <w:t>V rámci stávajícího doktorského studijního programu dále probíhá jednou ročně pravidelné hodnocení průběhu studia doktoranda Oborovou radou, které předkládá školitel studenta. Oborová rada dále hodnotí nejméně jednou za rok úroveň uskutečňování studijního programu a závěry předkládá děkanovi (viz čl. 34 „Studijního a zkušebního řádu Univerzity Tomáše Bati ve Zlíně“</w:t>
      </w:r>
      <w:r w:rsidRPr="004519F5">
        <w:rPr>
          <w:rStyle w:val="FootnoteReference"/>
          <w:rFonts w:ascii="Calibri Light" w:hAnsi="Calibri Light"/>
        </w:rPr>
        <w:footnoteReference w:id="10"/>
      </w:r>
      <w:r w:rsidRPr="006E0038">
        <w:rPr>
          <w:rFonts w:ascii="Calibri Light" w:hAnsi="Calibri Light"/>
        </w:rPr>
        <w:t xml:space="preserve">). </w:t>
      </w:r>
      <w:r>
        <w:rPr>
          <w:rFonts w:ascii="Calibri Light" w:hAnsi="Calibri Light"/>
        </w:rPr>
        <w:t xml:space="preserve">Vzhledem k tomu, že jsou </w:t>
      </w:r>
      <w:r w:rsidRPr="006E0038">
        <w:rPr>
          <w:rFonts w:ascii="Calibri Light" w:hAnsi="Calibri Light"/>
        </w:rPr>
        <w:t xml:space="preserve">v současné době pravidelná hodnocení vypracovávána v listinné podobě, je možné předpokládat, že zavedení elektronického systému pravidelného hodnocení průběhu doktorského studia by výrazně přispělo k efektivitě celého procesu.     </w:t>
      </w:r>
    </w:p>
    <w:p w14:paraId="72D5287D" w14:textId="77777777" w:rsidR="009E517D" w:rsidRPr="004519F5" w:rsidRDefault="009E517D" w:rsidP="00C80B17">
      <w:pPr>
        <w:pStyle w:val="Heading3"/>
      </w:pPr>
      <w:r w:rsidRPr="004519F5">
        <w:lastRenderedPageBreak/>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40433F7E" w:rsidR="004C7D03" w:rsidRPr="00E16041" w:rsidRDefault="00373E95" w:rsidP="00373E95">
      <w:pPr>
        <w:tabs>
          <w:tab w:val="left" w:pos="2835"/>
        </w:tabs>
        <w:spacing w:before="120" w:after="120"/>
        <w:jc w:val="both"/>
        <w:rPr>
          <w:rFonts w:ascii="Calibri Light" w:hAnsi="Calibri Light"/>
        </w:rPr>
      </w:pPr>
      <w:r w:rsidRPr="00E16041">
        <w:rPr>
          <w:rFonts w:ascii="Calibri Light" w:hAnsi="Calibri Light"/>
        </w:rPr>
        <w:t xml:space="preserve">UTB </w:t>
      </w:r>
      <w:r w:rsidR="00A75026" w:rsidRPr="00E16041">
        <w:rPr>
          <w:rFonts w:ascii="Calibri Light" w:hAnsi="Calibri Light"/>
        </w:rPr>
        <w:t xml:space="preserve">ve Zlíně </w:t>
      </w:r>
      <w:r w:rsidR="00B457AB" w:rsidRPr="00E16041">
        <w:rPr>
          <w:rFonts w:ascii="Calibri Light" w:hAnsi="Calibri Light"/>
        </w:rPr>
        <w:t>má</w:t>
      </w:r>
      <w:r w:rsidR="004C7D03" w:rsidRPr="00E16041">
        <w:rPr>
          <w:rFonts w:ascii="Calibri Light" w:hAnsi="Calibri Light"/>
        </w:rPr>
        <w:t xml:space="preserve"> sta</w:t>
      </w:r>
      <w:r w:rsidRPr="00E16041">
        <w:rPr>
          <w:rFonts w:ascii="Calibri Light" w:hAnsi="Calibri Light"/>
        </w:rPr>
        <w:t>no</w:t>
      </w:r>
      <w:r w:rsidR="004C7D03" w:rsidRPr="00E16041">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11"/>
      </w:r>
    </w:p>
    <w:p w14:paraId="08CD2371" w14:textId="377EEFEB" w:rsidR="006E0038" w:rsidRPr="006E0038" w:rsidRDefault="006E0038" w:rsidP="006E0038">
      <w:pPr>
        <w:jc w:val="both"/>
        <w:rPr>
          <w:rFonts w:ascii="Calibri Light" w:hAnsi="Calibri Light" w:cs="Calibri Light"/>
        </w:rPr>
      </w:pPr>
      <w:r w:rsidRPr="006E0038">
        <w:rPr>
          <w:rFonts w:ascii="Calibri Light" w:hAnsi="Calibri Light" w:cs="Calibri Light"/>
        </w:rPr>
        <w:t>Průměrná studijní úspěšnost ve stávajícím doktorském oboru Technologie makromolekulárních látek je 4</w:t>
      </w:r>
      <w:r w:rsidR="00457B6A">
        <w:rPr>
          <w:rFonts w:ascii="Calibri Light" w:hAnsi="Calibri Light" w:cs="Calibri Light"/>
        </w:rPr>
        <w:t>3</w:t>
      </w:r>
      <w:r w:rsidRPr="006E0038">
        <w:rPr>
          <w:rFonts w:ascii="Calibri Light" w:hAnsi="Calibri Light" w:cs="Calibri Light"/>
        </w:rPr>
        <w:t>% (sledované období 2006/07</w:t>
      </w:r>
      <w:r w:rsidR="00457B6A">
        <w:rPr>
          <w:rFonts w:ascii="Calibri Light" w:hAnsi="Calibri Light" w:cs="Calibri Light"/>
        </w:rPr>
        <w:t xml:space="preserve"> </w:t>
      </w:r>
      <w:r w:rsidRPr="006E0038">
        <w:rPr>
          <w:rFonts w:ascii="Calibri Light" w:hAnsi="Calibri Light" w:cs="Calibri Light"/>
        </w:rPr>
        <w:t>-</w:t>
      </w:r>
      <w:r w:rsidR="00457B6A">
        <w:rPr>
          <w:rFonts w:ascii="Calibri Light" w:hAnsi="Calibri Light" w:cs="Calibri Light"/>
        </w:rPr>
        <w:t xml:space="preserve"> </w:t>
      </w:r>
      <w:r w:rsidRPr="006E0038">
        <w:rPr>
          <w:rFonts w:ascii="Calibri Light" w:hAnsi="Calibri Light" w:cs="Calibri Light"/>
        </w:rPr>
        <w:t xml:space="preserve">2012/13), </w:t>
      </w:r>
      <w:r w:rsidR="000D60A3">
        <w:rPr>
          <w:rFonts w:ascii="Calibri Light" w:hAnsi="Calibri Light" w:cs="Calibri Light"/>
        </w:rPr>
        <w:t>podrobně pak za jednotlivé roky</w:t>
      </w:r>
      <w:r w:rsidRPr="006E0038">
        <w:rPr>
          <w:rFonts w:ascii="Calibri Light" w:hAnsi="Calibri Light" w:cs="Calibri Light"/>
        </w:rPr>
        <w:t xml:space="preserve"> viz Tab. č.</w:t>
      </w:r>
      <w:r>
        <w:rPr>
          <w:rFonts w:ascii="Calibri Light" w:hAnsi="Calibri Light" w:cs="Calibri Light"/>
        </w:rPr>
        <w:t xml:space="preserve"> </w:t>
      </w:r>
      <w:r w:rsidRPr="006E0038">
        <w:rPr>
          <w:rFonts w:ascii="Calibri Light" w:hAnsi="Calibri Light" w:cs="Calibri Light"/>
        </w:rPr>
        <w:t>1.</w:t>
      </w:r>
    </w:p>
    <w:p w14:paraId="40D5545B" w14:textId="64A4588C" w:rsidR="006E0038" w:rsidRPr="006E0038" w:rsidRDefault="006E0038" w:rsidP="006E0038">
      <w:pPr>
        <w:jc w:val="both"/>
        <w:rPr>
          <w:rFonts w:ascii="Calibri Light" w:hAnsi="Calibri Light" w:cs="Calibri Light"/>
        </w:rPr>
      </w:pPr>
      <w:r w:rsidRPr="00726176">
        <w:rPr>
          <w:rFonts w:ascii="Calibri Light" w:hAnsi="Calibri Light" w:cs="Calibri Light"/>
          <w:b/>
        </w:rPr>
        <w:t>Tab. č. 1</w:t>
      </w:r>
      <w:r w:rsidRPr="006E0038">
        <w:rPr>
          <w:rFonts w:ascii="Calibri Light" w:hAnsi="Calibri Light" w:cs="Calibri Light"/>
          <w:b/>
        </w:rPr>
        <w:t xml:space="preserve"> </w:t>
      </w:r>
      <w:r w:rsidRPr="006E0038">
        <w:rPr>
          <w:rFonts w:ascii="Calibri Light" w:hAnsi="Calibri Light" w:cs="Calibri Light"/>
        </w:rPr>
        <w:t xml:space="preserve"> Studijní úspěšnost studentů ve stávajícím doktorském oboru Technologie makromolekulárních látek pro období 2006/07</w:t>
      </w:r>
      <w:r w:rsidR="000D60A3">
        <w:rPr>
          <w:rFonts w:ascii="Calibri Light" w:hAnsi="Calibri Light" w:cs="Calibri Light"/>
        </w:rPr>
        <w:t xml:space="preserve"> </w:t>
      </w:r>
      <w:r w:rsidRPr="006E0038">
        <w:rPr>
          <w:rFonts w:ascii="Calibri Light" w:hAnsi="Calibri Light" w:cs="Calibri Light"/>
        </w:rPr>
        <w:t>-</w:t>
      </w:r>
      <w:r w:rsidR="000D60A3">
        <w:rPr>
          <w:rFonts w:ascii="Calibri Light" w:hAnsi="Calibri Light" w:cs="Calibri Light"/>
        </w:rPr>
        <w:t xml:space="preserve"> </w:t>
      </w:r>
      <w:r w:rsidRPr="006E0038">
        <w:rPr>
          <w:rFonts w:ascii="Calibri Light" w:hAnsi="Calibri Light" w:cs="Calibri Light"/>
        </w:rPr>
        <w:t>2012/13.</w:t>
      </w:r>
    </w:p>
    <w:tbl>
      <w:tblPr>
        <w:tblW w:w="9106" w:type="dxa"/>
        <w:tblInd w:w="108" w:type="dxa"/>
        <w:tblLook w:val="04A0" w:firstRow="1" w:lastRow="0" w:firstColumn="1" w:lastColumn="0" w:noHBand="0" w:noVBand="1"/>
      </w:tblPr>
      <w:tblGrid>
        <w:gridCol w:w="1275"/>
        <w:gridCol w:w="1875"/>
        <w:gridCol w:w="1889"/>
        <w:gridCol w:w="2228"/>
        <w:gridCol w:w="1860"/>
      </w:tblGrid>
      <w:tr w:rsidR="006E0038" w:rsidRPr="00CF5FEC" w14:paraId="68104BA8" w14:textId="77777777" w:rsidTr="00457B6A">
        <w:trPr>
          <w:trHeight w:val="288"/>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2DFF1"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Akademický rok</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14:paraId="15760628"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Počet zapsaných</w:t>
            </w:r>
            <w:r w:rsidRPr="00457B6A">
              <w:rPr>
                <w:rFonts w:ascii="Calibri Light" w:eastAsia="Times New Roman" w:hAnsi="Calibri Light" w:cs="Calibri Light"/>
                <w:b/>
                <w:color w:val="000000"/>
              </w:rPr>
              <w:br/>
              <w:t>studentů</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14:paraId="6BD6EBB2"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Počet úspěšných</w:t>
            </w:r>
            <w:r w:rsidRPr="00457B6A">
              <w:rPr>
                <w:rFonts w:ascii="Calibri Light" w:eastAsia="Times New Roman" w:hAnsi="Calibri Light" w:cs="Calibri Light"/>
                <w:b/>
                <w:color w:val="000000"/>
              </w:rPr>
              <w:br/>
              <w:t>absolventů</w:t>
            </w:r>
          </w:p>
        </w:tc>
        <w:tc>
          <w:tcPr>
            <w:tcW w:w="2228" w:type="dxa"/>
            <w:tcBorders>
              <w:top w:val="single" w:sz="4" w:space="0" w:color="auto"/>
              <w:left w:val="nil"/>
              <w:bottom w:val="single" w:sz="4" w:space="0" w:color="auto"/>
              <w:right w:val="single" w:sz="4" w:space="0" w:color="auto"/>
            </w:tcBorders>
            <w:shd w:val="clear" w:color="auto" w:fill="auto"/>
            <w:noWrap/>
            <w:vAlign w:val="center"/>
            <w:hideMark/>
          </w:tcPr>
          <w:p w14:paraId="2F1CEA3A"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Poznámka</w:t>
            </w:r>
          </w:p>
          <w:p w14:paraId="03526F8B" w14:textId="77777777" w:rsidR="006E0038" w:rsidRPr="00457B6A" w:rsidRDefault="006E0038" w:rsidP="00457B6A">
            <w:pPr>
              <w:spacing w:after="0" w:line="240" w:lineRule="auto"/>
              <w:jc w:val="center"/>
              <w:rPr>
                <w:rFonts w:ascii="Calibri Light" w:eastAsia="Times New Roman" w:hAnsi="Calibri Light" w:cs="Calibri Light"/>
                <w:b/>
                <w:color w:val="000000"/>
              </w:rPr>
            </w:pP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14:paraId="0C8DCB04"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Úspěšnost (%)</w:t>
            </w:r>
          </w:p>
          <w:p w14:paraId="36B20FAE" w14:textId="77777777" w:rsidR="006E0038" w:rsidRPr="00457B6A" w:rsidRDefault="006E0038" w:rsidP="00457B6A">
            <w:pPr>
              <w:spacing w:after="0" w:line="240" w:lineRule="auto"/>
              <w:jc w:val="center"/>
              <w:rPr>
                <w:rFonts w:ascii="Calibri Light" w:eastAsia="Times New Roman" w:hAnsi="Calibri Light" w:cs="Calibri Light"/>
                <w:b/>
                <w:color w:val="000000"/>
              </w:rPr>
            </w:pPr>
          </w:p>
        </w:tc>
      </w:tr>
      <w:tr w:rsidR="00457B6A" w:rsidRPr="00CF5FEC" w14:paraId="55A5BE43"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4336B8F" w14:textId="3FF0BE8E"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2006/07</w:t>
            </w:r>
          </w:p>
        </w:tc>
        <w:tc>
          <w:tcPr>
            <w:tcW w:w="1875" w:type="dxa"/>
            <w:tcBorders>
              <w:top w:val="nil"/>
              <w:left w:val="nil"/>
              <w:bottom w:val="single" w:sz="4" w:space="0" w:color="auto"/>
              <w:right w:val="single" w:sz="4" w:space="0" w:color="auto"/>
            </w:tcBorders>
            <w:shd w:val="clear" w:color="auto" w:fill="auto"/>
            <w:noWrap/>
            <w:vAlign w:val="center"/>
            <w:hideMark/>
          </w:tcPr>
          <w:p w14:paraId="53B22CA2" w14:textId="3966B5C3"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21</w:t>
            </w:r>
          </w:p>
        </w:tc>
        <w:tc>
          <w:tcPr>
            <w:tcW w:w="1889" w:type="dxa"/>
            <w:tcBorders>
              <w:top w:val="nil"/>
              <w:left w:val="nil"/>
              <w:bottom w:val="single" w:sz="4" w:space="0" w:color="auto"/>
              <w:right w:val="single" w:sz="4" w:space="0" w:color="auto"/>
            </w:tcBorders>
            <w:shd w:val="clear" w:color="auto" w:fill="auto"/>
            <w:noWrap/>
            <w:vAlign w:val="center"/>
            <w:hideMark/>
          </w:tcPr>
          <w:p w14:paraId="75671AF7" w14:textId="27BCB342"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12</w:t>
            </w:r>
          </w:p>
        </w:tc>
        <w:tc>
          <w:tcPr>
            <w:tcW w:w="2228" w:type="dxa"/>
            <w:tcBorders>
              <w:top w:val="nil"/>
              <w:left w:val="nil"/>
              <w:bottom w:val="single" w:sz="4" w:space="0" w:color="auto"/>
              <w:right w:val="single" w:sz="4" w:space="0" w:color="auto"/>
            </w:tcBorders>
            <w:shd w:val="clear" w:color="auto" w:fill="auto"/>
            <w:noWrap/>
            <w:vAlign w:val="center"/>
            <w:hideMark/>
          </w:tcPr>
          <w:p w14:paraId="0F8266F3" w14:textId="607BCE1D"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18B43D70" w14:textId="57A365F5"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57,14</w:t>
            </w:r>
          </w:p>
        </w:tc>
      </w:tr>
      <w:tr w:rsidR="00457B6A" w:rsidRPr="00CF5FEC" w14:paraId="762BBD16" w14:textId="77777777" w:rsidTr="00457B6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281029B" w14:textId="5E2B4B6F"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2007/08</w:t>
            </w:r>
          </w:p>
        </w:tc>
        <w:tc>
          <w:tcPr>
            <w:tcW w:w="1875" w:type="dxa"/>
            <w:tcBorders>
              <w:top w:val="nil"/>
              <w:left w:val="nil"/>
              <w:bottom w:val="single" w:sz="4" w:space="0" w:color="auto"/>
              <w:right w:val="single" w:sz="4" w:space="0" w:color="auto"/>
            </w:tcBorders>
            <w:shd w:val="clear" w:color="auto" w:fill="auto"/>
            <w:noWrap/>
            <w:vAlign w:val="center"/>
            <w:hideMark/>
          </w:tcPr>
          <w:p w14:paraId="3A4DCE39" w14:textId="30B08A61"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17</w:t>
            </w:r>
          </w:p>
        </w:tc>
        <w:tc>
          <w:tcPr>
            <w:tcW w:w="1889" w:type="dxa"/>
            <w:tcBorders>
              <w:top w:val="nil"/>
              <w:left w:val="nil"/>
              <w:bottom w:val="single" w:sz="4" w:space="0" w:color="auto"/>
              <w:right w:val="single" w:sz="4" w:space="0" w:color="auto"/>
            </w:tcBorders>
            <w:shd w:val="clear" w:color="auto" w:fill="auto"/>
            <w:noWrap/>
            <w:vAlign w:val="center"/>
            <w:hideMark/>
          </w:tcPr>
          <w:p w14:paraId="55ED3959" w14:textId="097875DB"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4</w:t>
            </w:r>
          </w:p>
        </w:tc>
        <w:tc>
          <w:tcPr>
            <w:tcW w:w="2228" w:type="dxa"/>
            <w:tcBorders>
              <w:top w:val="nil"/>
              <w:left w:val="nil"/>
              <w:bottom w:val="single" w:sz="4" w:space="0" w:color="auto"/>
              <w:right w:val="single" w:sz="4" w:space="0" w:color="auto"/>
            </w:tcBorders>
            <w:shd w:val="clear" w:color="auto" w:fill="auto"/>
            <w:vAlign w:val="center"/>
            <w:hideMark/>
          </w:tcPr>
          <w:p w14:paraId="08BDE09B" w14:textId="2D66F382"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plus 2 absolventi zapsaní v TML a obhajoba v CHTM*</w:t>
            </w:r>
          </w:p>
        </w:tc>
        <w:tc>
          <w:tcPr>
            <w:tcW w:w="1860" w:type="dxa"/>
            <w:tcBorders>
              <w:top w:val="nil"/>
              <w:left w:val="nil"/>
              <w:bottom w:val="single" w:sz="4" w:space="0" w:color="auto"/>
              <w:right w:val="single" w:sz="4" w:space="0" w:color="auto"/>
            </w:tcBorders>
            <w:shd w:val="clear" w:color="auto" w:fill="auto"/>
            <w:noWrap/>
            <w:vAlign w:val="center"/>
            <w:hideMark/>
          </w:tcPr>
          <w:p w14:paraId="53F058AB" w14:textId="1CBFAE1B" w:rsidR="00457B6A" w:rsidRPr="00457B6A" w:rsidRDefault="00457B6A" w:rsidP="00457B6A">
            <w:pPr>
              <w:spacing w:after="0" w:line="240" w:lineRule="auto"/>
              <w:jc w:val="center"/>
              <w:rPr>
                <w:rFonts w:ascii="Calibri Light" w:eastAsia="Times New Roman" w:hAnsi="Calibri Light" w:cs="Calibri Light"/>
                <w:lang w:val="en-US"/>
              </w:rPr>
            </w:pPr>
            <w:r w:rsidRPr="00457B6A">
              <w:rPr>
                <w:rFonts w:ascii="Calibri Light" w:hAnsi="Calibri Light" w:cs="Calibri Light"/>
              </w:rPr>
              <w:t>23,53</w:t>
            </w:r>
          </w:p>
          <w:p w14:paraId="775E428B" w14:textId="1B13715A" w:rsidR="00457B6A" w:rsidRPr="00457B6A" w:rsidRDefault="00457B6A" w:rsidP="00457B6A">
            <w:pPr>
              <w:spacing w:after="0" w:line="240" w:lineRule="auto"/>
              <w:jc w:val="center"/>
              <w:rPr>
                <w:rFonts w:ascii="Calibri Light" w:eastAsia="Times New Roman" w:hAnsi="Calibri Light" w:cs="Calibri Light"/>
              </w:rPr>
            </w:pPr>
          </w:p>
        </w:tc>
      </w:tr>
      <w:tr w:rsidR="00457B6A" w:rsidRPr="00CF5FEC" w14:paraId="3C2BEE94"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0701F918" w14:textId="3163DE4C"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2008/09</w:t>
            </w:r>
          </w:p>
        </w:tc>
        <w:tc>
          <w:tcPr>
            <w:tcW w:w="1875" w:type="dxa"/>
            <w:tcBorders>
              <w:top w:val="nil"/>
              <w:left w:val="nil"/>
              <w:bottom w:val="single" w:sz="4" w:space="0" w:color="auto"/>
              <w:right w:val="single" w:sz="4" w:space="0" w:color="auto"/>
            </w:tcBorders>
            <w:shd w:val="clear" w:color="auto" w:fill="auto"/>
            <w:noWrap/>
            <w:vAlign w:val="center"/>
            <w:hideMark/>
          </w:tcPr>
          <w:p w14:paraId="71BDCA2F" w14:textId="2C27B40B"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21</w:t>
            </w:r>
          </w:p>
        </w:tc>
        <w:tc>
          <w:tcPr>
            <w:tcW w:w="1889" w:type="dxa"/>
            <w:tcBorders>
              <w:top w:val="nil"/>
              <w:left w:val="nil"/>
              <w:bottom w:val="single" w:sz="4" w:space="0" w:color="auto"/>
              <w:right w:val="single" w:sz="4" w:space="0" w:color="auto"/>
            </w:tcBorders>
            <w:shd w:val="clear" w:color="auto" w:fill="auto"/>
            <w:noWrap/>
            <w:vAlign w:val="center"/>
            <w:hideMark/>
          </w:tcPr>
          <w:p w14:paraId="19025D52" w14:textId="5A983A3A"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14</w:t>
            </w:r>
          </w:p>
        </w:tc>
        <w:tc>
          <w:tcPr>
            <w:tcW w:w="2228" w:type="dxa"/>
            <w:tcBorders>
              <w:top w:val="nil"/>
              <w:left w:val="nil"/>
              <w:bottom w:val="single" w:sz="4" w:space="0" w:color="auto"/>
              <w:right w:val="single" w:sz="4" w:space="0" w:color="auto"/>
            </w:tcBorders>
            <w:shd w:val="clear" w:color="auto" w:fill="auto"/>
            <w:vAlign w:val="center"/>
            <w:hideMark/>
          </w:tcPr>
          <w:p w14:paraId="0AC2CA2A" w14:textId="089F22AD"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6DD269A6" w14:textId="544625A6"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66,67</w:t>
            </w:r>
          </w:p>
        </w:tc>
      </w:tr>
      <w:tr w:rsidR="00457B6A" w:rsidRPr="00CF5FEC" w14:paraId="6EBBC595"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7C6C858B" w14:textId="24296205"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2009/10</w:t>
            </w:r>
          </w:p>
        </w:tc>
        <w:tc>
          <w:tcPr>
            <w:tcW w:w="1875" w:type="dxa"/>
            <w:tcBorders>
              <w:top w:val="nil"/>
              <w:left w:val="nil"/>
              <w:bottom w:val="single" w:sz="4" w:space="0" w:color="auto"/>
              <w:right w:val="single" w:sz="4" w:space="0" w:color="auto"/>
            </w:tcBorders>
            <w:shd w:val="clear" w:color="auto" w:fill="auto"/>
            <w:noWrap/>
            <w:vAlign w:val="center"/>
            <w:hideMark/>
          </w:tcPr>
          <w:p w14:paraId="6A4C2745" w14:textId="01B61BF4"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14</w:t>
            </w:r>
          </w:p>
        </w:tc>
        <w:tc>
          <w:tcPr>
            <w:tcW w:w="1889" w:type="dxa"/>
            <w:tcBorders>
              <w:top w:val="nil"/>
              <w:left w:val="nil"/>
              <w:bottom w:val="single" w:sz="4" w:space="0" w:color="auto"/>
              <w:right w:val="single" w:sz="4" w:space="0" w:color="auto"/>
            </w:tcBorders>
            <w:shd w:val="clear" w:color="auto" w:fill="auto"/>
            <w:noWrap/>
            <w:vAlign w:val="center"/>
            <w:hideMark/>
          </w:tcPr>
          <w:p w14:paraId="068B72FD" w14:textId="37E59B02"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6</w:t>
            </w:r>
          </w:p>
        </w:tc>
        <w:tc>
          <w:tcPr>
            <w:tcW w:w="2228" w:type="dxa"/>
            <w:tcBorders>
              <w:top w:val="nil"/>
              <w:left w:val="nil"/>
              <w:bottom w:val="single" w:sz="4" w:space="0" w:color="auto"/>
              <w:right w:val="single" w:sz="4" w:space="0" w:color="auto"/>
            </w:tcBorders>
            <w:shd w:val="clear" w:color="auto" w:fill="auto"/>
            <w:vAlign w:val="center"/>
            <w:hideMark/>
          </w:tcPr>
          <w:p w14:paraId="2EC6FD1F" w14:textId="5C020F27"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22E9645B" w14:textId="049ABE80"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42,86</w:t>
            </w:r>
          </w:p>
        </w:tc>
      </w:tr>
      <w:tr w:rsidR="00457B6A" w:rsidRPr="00CF5FEC" w14:paraId="52C6CEC0"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3497CCC1" w14:textId="21CC2BE6"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2010/11</w:t>
            </w:r>
          </w:p>
        </w:tc>
        <w:tc>
          <w:tcPr>
            <w:tcW w:w="1875" w:type="dxa"/>
            <w:tcBorders>
              <w:top w:val="nil"/>
              <w:left w:val="nil"/>
              <w:bottom w:val="single" w:sz="4" w:space="0" w:color="auto"/>
              <w:right w:val="single" w:sz="4" w:space="0" w:color="auto"/>
            </w:tcBorders>
            <w:shd w:val="clear" w:color="auto" w:fill="auto"/>
            <w:noWrap/>
            <w:vAlign w:val="center"/>
            <w:hideMark/>
          </w:tcPr>
          <w:p w14:paraId="3E96EA0C" w14:textId="5942BCAD"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20</w:t>
            </w:r>
          </w:p>
        </w:tc>
        <w:tc>
          <w:tcPr>
            <w:tcW w:w="1889" w:type="dxa"/>
            <w:tcBorders>
              <w:top w:val="nil"/>
              <w:left w:val="nil"/>
              <w:bottom w:val="single" w:sz="4" w:space="0" w:color="auto"/>
              <w:right w:val="single" w:sz="4" w:space="0" w:color="auto"/>
            </w:tcBorders>
            <w:shd w:val="clear" w:color="auto" w:fill="auto"/>
            <w:noWrap/>
            <w:vAlign w:val="center"/>
            <w:hideMark/>
          </w:tcPr>
          <w:p w14:paraId="3E9D9158" w14:textId="58E0EF74"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9</w:t>
            </w:r>
          </w:p>
        </w:tc>
        <w:tc>
          <w:tcPr>
            <w:tcW w:w="2228" w:type="dxa"/>
            <w:tcBorders>
              <w:top w:val="nil"/>
              <w:left w:val="nil"/>
              <w:bottom w:val="single" w:sz="4" w:space="0" w:color="auto"/>
              <w:right w:val="single" w:sz="4" w:space="0" w:color="auto"/>
            </w:tcBorders>
            <w:shd w:val="clear" w:color="auto" w:fill="auto"/>
            <w:vAlign w:val="center"/>
            <w:hideMark/>
          </w:tcPr>
          <w:p w14:paraId="3DDDC5A5" w14:textId="560C2FDF"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7FF41B43" w14:textId="442AB550"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45,00</w:t>
            </w:r>
          </w:p>
        </w:tc>
      </w:tr>
      <w:tr w:rsidR="00457B6A" w:rsidRPr="00CF5FEC" w14:paraId="27F06390" w14:textId="77777777" w:rsidTr="00457B6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2FF68DDE" w14:textId="699769F3"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2011/12</w:t>
            </w:r>
          </w:p>
        </w:tc>
        <w:tc>
          <w:tcPr>
            <w:tcW w:w="1875" w:type="dxa"/>
            <w:tcBorders>
              <w:top w:val="nil"/>
              <w:left w:val="nil"/>
              <w:bottom w:val="single" w:sz="4" w:space="0" w:color="auto"/>
              <w:right w:val="single" w:sz="4" w:space="0" w:color="auto"/>
            </w:tcBorders>
            <w:shd w:val="clear" w:color="auto" w:fill="auto"/>
            <w:noWrap/>
            <w:vAlign w:val="center"/>
            <w:hideMark/>
          </w:tcPr>
          <w:p w14:paraId="20AD49A1" w14:textId="5794661B"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10</w:t>
            </w:r>
          </w:p>
        </w:tc>
        <w:tc>
          <w:tcPr>
            <w:tcW w:w="1889" w:type="dxa"/>
            <w:tcBorders>
              <w:top w:val="nil"/>
              <w:left w:val="nil"/>
              <w:bottom w:val="single" w:sz="4" w:space="0" w:color="auto"/>
              <w:right w:val="single" w:sz="4" w:space="0" w:color="auto"/>
            </w:tcBorders>
            <w:shd w:val="clear" w:color="auto" w:fill="auto"/>
            <w:noWrap/>
            <w:vAlign w:val="center"/>
            <w:hideMark/>
          </w:tcPr>
          <w:p w14:paraId="32EE6002" w14:textId="625A9378"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w:t>
            </w:r>
          </w:p>
        </w:tc>
        <w:tc>
          <w:tcPr>
            <w:tcW w:w="2228" w:type="dxa"/>
            <w:tcBorders>
              <w:top w:val="nil"/>
              <w:left w:val="nil"/>
              <w:bottom w:val="single" w:sz="4" w:space="0" w:color="auto"/>
              <w:right w:val="single" w:sz="4" w:space="0" w:color="auto"/>
            </w:tcBorders>
            <w:shd w:val="clear" w:color="auto" w:fill="auto"/>
            <w:vAlign w:val="center"/>
            <w:hideMark/>
          </w:tcPr>
          <w:p w14:paraId="7DE6013E" w14:textId="526188A5"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plus 2 studenti stále studují</w:t>
            </w:r>
          </w:p>
        </w:tc>
        <w:tc>
          <w:tcPr>
            <w:tcW w:w="1860" w:type="dxa"/>
            <w:tcBorders>
              <w:top w:val="nil"/>
              <w:left w:val="nil"/>
              <w:bottom w:val="single" w:sz="4" w:space="0" w:color="auto"/>
              <w:right w:val="single" w:sz="4" w:space="0" w:color="auto"/>
            </w:tcBorders>
            <w:shd w:val="clear" w:color="auto" w:fill="auto"/>
            <w:noWrap/>
            <w:vAlign w:val="center"/>
            <w:hideMark/>
          </w:tcPr>
          <w:p w14:paraId="33B0388E" w14:textId="74B8EEE5" w:rsidR="00457B6A" w:rsidRPr="00457B6A" w:rsidRDefault="00457B6A" w:rsidP="00457B6A">
            <w:pPr>
              <w:spacing w:after="0" w:line="240" w:lineRule="auto"/>
              <w:jc w:val="center"/>
              <w:rPr>
                <w:rFonts w:ascii="Calibri Light" w:eastAsia="Times New Roman" w:hAnsi="Calibri Light" w:cs="Calibri Light"/>
                <w:lang w:val="en-US"/>
              </w:rPr>
            </w:pPr>
            <w:r w:rsidRPr="00457B6A">
              <w:rPr>
                <w:rFonts w:ascii="Calibri Light" w:hAnsi="Calibri Light" w:cs="Calibri Light"/>
              </w:rPr>
              <w:t>20,00</w:t>
            </w:r>
          </w:p>
          <w:p w14:paraId="7BCAA387" w14:textId="02C3FC3C" w:rsidR="00457B6A" w:rsidRPr="00457B6A" w:rsidRDefault="00457B6A" w:rsidP="00457B6A">
            <w:pPr>
              <w:spacing w:after="0" w:line="240" w:lineRule="auto"/>
              <w:jc w:val="center"/>
              <w:rPr>
                <w:rFonts w:ascii="Calibri Light" w:eastAsia="Times New Roman" w:hAnsi="Calibri Light" w:cs="Calibri Light"/>
              </w:rPr>
            </w:pPr>
          </w:p>
        </w:tc>
      </w:tr>
      <w:tr w:rsidR="00457B6A" w:rsidRPr="00CF5FEC" w14:paraId="0A5F8509" w14:textId="77777777" w:rsidTr="00457B6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C2845FB" w14:textId="7A575EB9"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2012/13</w:t>
            </w:r>
          </w:p>
        </w:tc>
        <w:tc>
          <w:tcPr>
            <w:tcW w:w="1875" w:type="dxa"/>
            <w:tcBorders>
              <w:top w:val="nil"/>
              <w:left w:val="nil"/>
              <w:bottom w:val="single" w:sz="4" w:space="0" w:color="auto"/>
              <w:right w:val="single" w:sz="4" w:space="0" w:color="auto"/>
            </w:tcBorders>
            <w:shd w:val="clear" w:color="auto" w:fill="auto"/>
            <w:noWrap/>
            <w:vAlign w:val="center"/>
            <w:hideMark/>
          </w:tcPr>
          <w:p w14:paraId="401190A4" w14:textId="34797B09"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14</w:t>
            </w:r>
          </w:p>
        </w:tc>
        <w:tc>
          <w:tcPr>
            <w:tcW w:w="1889" w:type="dxa"/>
            <w:tcBorders>
              <w:top w:val="nil"/>
              <w:left w:val="nil"/>
              <w:bottom w:val="single" w:sz="4" w:space="0" w:color="auto"/>
              <w:right w:val="single" w:sz="4" w:space="0" w:color="auto"/>
            </w:tcBorders>
            <w:shd w:val="clear" w:color="auto" w:fill="auto"/>
            <w:noWrap/>
            <w:vAlign w:val="center"/>
            <w:hideMark/>
          </w:tcPr>
          <w:p w14:paraId="7CE6B0FA" w14:textId="2FF6E0A2"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6</w:t>
            </w:r>
          </w:p>
        </w:tc>
        <w:tc>
          <w:tcPr>
            <w:tcW w:w="2228" w:type="dxa"/>
            <w:tcBorders>
              <w:top w:val="nil"/>
              <w:left w:val="nil"/>
              <w:bottom w:val="single" w:sz="4" w:space="0" w:color="auto"/>
              <w:right w:val="single" w:sz="4" w:space="0" w:color="auto"/>
            </w:tcBorders>
            <w:shd w:val="clear" w:color="auto" w:fill="auto"/>
            <w:vAlign w:val="center"/>
            <w:hideMark/>
          </w:tcPr>
          <w:p w14:paraId="39205903" w14:textId="05F03F9B"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plus 2 studenti stále studují</w:t>
            </w:r>
          </w:p>
        </w:tc>
        <w:tc>
          <w:tcPr>
            <w:tcW w:w="1860" w:type="dxa"/>
            <w:tcBorders>
              <w:top w:val="nil"/>
              <w:left w:val="nil"/>
              <w:bottom w:val="single" w:sz="4" w:space="0" w:color="auto"/>
              <w:right w:val="single" w:sz="4" w:space="0" w:color="auto"/>
            </w:tcBorders>
            <w:shd w:val="clear" w:color="auto" w:fill="auto"/>
            <w:noWrap/>
            <w:vAlign w:val="center"/>
            <w:hideMark/>
          </w:tcPr>
          <w:p w14:paraId="576A8B18" w14:textId="67E8F436" w:rsidR="00457B6A" w:rsidRPr="00457B6A" w:rsidRDefault="00457B6A" w:rsidP="00457B6A">
            <w:pPr>
              <w:spacing w:after="0" w:line="240" w:lineRule="auto"/>
              <w:jc w:val="center"/>
              <w:rPr>
                <w:rFonts w:ascii="Calibri Light" w:eastAsia="Times New Roman" w:hAnsi="Calibri Light" w:cs="Calibri Light"/>
                <w:lang w:val="en-US"/>
              </w:rPr>
            </w:pPr>
            <w:r w:rsidRPr="00457B6A">
              <w:rPr>
                <w:rFonts w:ascii="Calibri Light" w:hAnsi="Calibri Light" w:cs="Calibri Light"/>
              </w:rPr>
              <w:t>42,86</w:t>
            </w:r>
          </w:p>
          <w:p w14:paraId="29039B0A" w14:textId="6CC4DD4C" w:rsidR="00457B6A" w:rsidRPr="00457B6A" w:rsidRDefault="00457B6A" w:rsidP="00457B6A">
            <w:pPr>
              <w:spacing w:after="0" w:line="240" w:lineRule="auto"/>
              <w:jc w:val="center"/>
              <w:rPr>
                <w:rFonts w:ascii="Calibri Light" w:eastAsia="Times New Roman" w:hAnsi="Calibri Light" w:cs="Calibri Light"/>
              </w:rPr>
            </w:pPr>
          </w:p>
        </w:tc>
      </w:tr>
    </w:tbl>
    <w:p w14:paraId="3564DE0E" w14:textId="0A63A2EF" w:rsidR="006E0038" w:rsidRPr="00CF5FEC" w:rsidRDefault="006E0038" w:rsidP="006E0038">
      <w:pPr>
        <w:rPr>
          <w:rFonts w:ascii="Calibri Light" w:hAnsi="Calibri Light" w:cs="Calibri Light"/>
          <w:sz w:val="18"/>
        </w:rPr>
      </w:pPr>
      <w:r w:rsidRPr="00CF5FEC">
        <w:rPr>
          <w:rFonts w:ascii="Calibri Light" w:hAnsi="Calibri Light" w:cs="Calibri Light"/>
          <w:sz w:val="18"/>
        </w:rPr>
        <w:t>* Doktorský obor C</w:t>
      </w:r>
      <w:r>
        <w:rPr>
          <w:rFonts w:ascii="Calibri Light" w:hAnsi="Calibri Light" w:cs="Calibri Light"/>
          <w:sz w:val="18"/>
        </w:rPr>
        <w:t>h</w:t>
      </w:r>
      <w:r w:rsidRPr="00CF5FEC">
        <w:rPr>
          <w:rFonts w:ascii="Calibri Light" w:hAnsi="Calibri Light" w:cs="Calibri Light"/>
          <w:sz w:val="18"/>
        </w:rPr>
        <w:t xml:space="preserve">emie a </w:t>
      </w:r>
      <w:r>
        <w:rPr>
          <w:rFonts w:ascii="Calibri Light" w:hAnsi="Calibri Light" w:cs="Calibri Light"/>
          <w:sz w:val="18"/>
        </w:rPr>
        <w:t>t</w:t>
      </w:r>
      <w:r w:rsidRPr="00CF5FEC">
        <w:rPr>
          <w:rFonts w:ascii="Calibri Light" w:hAnsi="Calibri Light" w:cs="Calibri Light"/>
          <w:sz w:val="18"/>
        </w:rPr>
        <w:t xml:space="preserve">echnologie </w:t>
      </w:r>
      <w:r>
        <w:rPr>
          <w:rFonts w:ascii="Calibri Light" w:hAnsi="Calibri Light" w:cs="Calibri Light"/>
          <w:sz w:val="18"/>
        </w:rPr>
        <w:t>m</w:t>
      </w:r>
      <w:r w:rsidRPr="00CF5FEC">
        <w:rPr>
          <w:rFonts w:ascii="Calibri Light" w:hAnsi="Calibri Light" w:cs="Calibri Light"/>
          <w:sz w:val="18"/>
        </w:rPr>
        <w:t>ateriálů (CHTM)</w:t>
      </w:r>
    </w:p>
    <w:p w14:paraId="79A79AF2" w14:textId="77777777" w:rsidR="006E0038" w:rsidRPr="00CF5FEC" w:rsidRDefault="006E0038" w:rsidP="006E0038">
      <w:pPr>
        <w:pStyle w:val="ListParagraph"/>
        <w:tabs>
          <w:tab w:val="left" w:pos="2835"/>
        </w:tabs>
        <w:spacing w:before="120" w:after="120"/>
        <w:ind w:left="0"/>
        <w:jc w:val="both"/>
        <w:rPr>
          <w:rFonts w:ascii="Calibri Light" w:hAnsi="Calibri Light" w:cs="Calibri Light"/>
        </w:rPr>
      </w:pPr>
      <w:r>
        <w:rPr>
          <w:rFonts w:ascii="Calibri Light" w:hAnsi="Calibri Light" w:cs="Calibri Light"/>
        </w:rPr>
        <w:t xml:space="preserve">Jednou z možností, jak přispět ke zvýšení studijní úspěšnost studentů v daném SP je umožnit doktorandům vlastní hodnocení průběhu studia, a to v rámci pravidelného ročního hodnocení, které připravuje školitel k projednání na Oborové radě, </w:t>
      </w:r>
      <w:r w:rsidRPr="00CF5FEC">
        <w:rPr>
          <w:rFonts w:ascii="Calibri Light" w:hAnsi="Calibri Light" w:cs="Calibri Light"/>
        </w:rPr>
        <w:t xml:space="preserve">na jehož základě </w:t>
      </w:r>
      <w:r>
        <w:rPr>
          <w:rFonts w:ascii="Calibri Light" w:hAnsi="Calibri Light" w:cs="Calibri Light"/>
        </w:rPr>
        <w:t>by bylo</w:t>
      </w:r>
      <w:r w:rsidRPr="00CF5FEC">
        <w:rPr>
          <w:rFonts w:ascii="Calibri Light" w:hAnsi="Calibri Light" w:cs="Calibri Light"/>
        </w:rPr>
        <w:t xml:space="preserve"> možn</w:t>
      </w:r>
      <w:r>
        <w:rPr>
          <w:rFonts w:ascii="Calibri Light" w:hAnsi="Calibri Light" w:cs="Calibri Light"/>
        </w:rPr>
        <w:t>é</w:t>
      </w:r>
      <w:r w:rsidRPr="00CF5FEC">
        <w:rPr>
          <w:rFonts w:ascii="Calibri Light" w:hAnsi="Calibri Light" w:cs="Calibri Light"/>
        </w:rPr>
        <w:t xml:space="preserve"> včas eliminovat řadu případných dílčích problémů vedoucích k předčasnému ukončení studia.</w:t>
      </w:r>
    </w:p>
    <w:p w14:paraId="5241A9EC" w14:textId="77777777" w:rsidR="006E0038" w:rsidRPr="006E0038" w:rsidRDefault="006E0038" w:rsidP="00432B76">
      <w:pPr>
        <w:rPr>
          <w:rFonts w:ascii="Calibri Light" w:hAnsi="Calibri Light" w:cs="Calibri Light"/>
        </w:rPr>
      </w:pPr>
    </w:p>
    <w:p w14:paraId="46479F60" w14:textId="77777777" w:rsidR="009E517D" w:rsidRPr="004519F5" w:rsidRDefault="2D38A6F6" w:rsidP="00035992">
      <w:pPr>
        <w:pStyle w:val="Heading2"/>
      </w:pPr>
      <w:r w:rsidRPr="004519F5">
        <w:t>Vzdělávací a tvůrčí činnost</w:t>
      </w:r>
    </w:p>
    <w:p w14:paraId="03F20B5F" w14:textId="77777777" w:rsidR="009E517D" w:rsidRPr="004519F5" w:rsidRDefault="009E517D" w:rsidP="00155275">
      <w:pPr>
        <w:pStyle w:val="Heading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4B43AF7C" w14:textId="77777777" w:rsidR="0022507B" w:rsidRPr="004519F5" w:rsidRDefault="2D38A6F6" w:rsidP="0022507B">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 xml:space="preserve">realizuje vzdělávací a tvůrčí </w:t>
      </w:r>
      <w:r w:rsidR="00C110FA" w:rsidRPr="004519F5">
        <w:rPr>
          <w:rFonts w:ascii="Calibri Light" w:hAnsi="Calibri Light"/>
        </w:rPr>
        <w:t>činnost</w:t>
      </w:r>
      <w:r w:rsidRPr="004519F5">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Pr="004519F5" w:rsidRDefault="00C44653"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 xml:space="preserve">UTB </w:t>
      </w:r>
      <w:r w:rsidR="0022507B" w:rsidRPr="004519F5">
        <w:rPr>
          <w:rFonts w:ascii="Calibri Light" w:hAnsi="Calibri Light" w:cs="FrutigerCE-Light"/>
          <w:lang w:eastAsia="cs-CZ"/>
        </w:rPr>
        <w:t xml:space="preserve">ve Zlíně </w:t>
      </w:r>
      <w:r w:rsidRPr="004519F5">
        <w:rPr>
          <w:rFonts w:ascii="Calibri Light" w:hAnsi="Calibri Light" w:cs="FrutigerCE-Light"/>
          <w:lang w:eastAsia="cs-CZ"/>
        </w:rPr>
        <w:t>podpor</w:t>
      </w:r>
      <w:r w:rsidR="0022507B" w:rsidRPr="004519F5">
        <w:rPr>
          <w:rFonts w:ascii="Calibri Light" w:hAnsi="Calibri Light" w:cs="FrutigerCE-Light"/>
          <w:lang w:eastAsia="cs-CZ"/>
        </w:rPr>
        <w:t>uje</w:t>
      </w:r>
      <w:r w:rsidRPr="004519F5">
        <w:rPr>
          <w:rFonts w:ascii="Calibri Light" w:hAnsi="Calibri Light" w:cs="FrutigerCE-Light"/>
          <w:lang w:eastAsia="cs-CZ"/>
        </w:rPr>
        <w:t xml:space="preserve"> rozvoj mobilitních příležitostí pro studenty UTB</w:t>
      </w:r>
      <w:r w:rsidR="00A03D9E" w:rsidRPr="004519F5">
        <w:rPr>
          <w:rFonts w:ascii="Calibri Light" w:hAnsi="Calibri Light" w:cs="FrutigerCE-Light"/>
          <w:lang w:eastAsia="cs-CZ"/>
        </w:rPr>
        <w:t xml:space="preserve"> ve Zlíně</w:t>
      </w:r>
      <w:r w:rsidRPr="004519F5">
        <w:rPr>
          <w:rFonts w:ascii="Calibri Light" w:hAnsi="Calibri Light" w:cs="FrutigerCE-Light"/>
          <w:lang w:eastAsia="cs-CZ"/>
        </w:rPr>
        <w:t xml:space="preserve"> se zájmem o výjezd</w:t>
      </w:r>
      <w:r w:rsidR="0022507B" w:rsidRPr="004519F5">
        <w:rPr>
          <w:rFonts w:ascii="Calibri Light" w:hAnsi="Calibri Light"/>
        </w:rPr>
        <w:t xml:space="preserve"> </w:t>
      </w:r>
      <w:r w:rsidRPr="004519F5">
        <w:rPr>
          <w:rFonts w:ascii="Calibri Light" w:hAnsi="Calibri Light" w:cs="FrutigerCE-Light"/>
          <w:lang w:eastAsia="cs-CZ"/>
        </w:rPr>
        <w:t>na studijní pobyt a pracovní stáž do zahraničí v rámci programů spolupráce vysokých škol. Etablovaným</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 nejvíce využív</w:t>
      </w:r>
      <w:r w:rsidR="0022507B" w:rsidRPr="004519F5">
        <w:rPr>
          <w:rFonts w:ascii="Calibri Light" w:hAnsi="Calibri Light" w:cs="FrutigerCE-Light"/>
          <w:lang w:eastAsia="cs-CZ"/>
        </w:rPr>
        <w:t>aným programem je v tomto ohledu Erasmus+, v němž</w:t>
      </w:r>
      <w:r w:rsidRPr="004519F5">
        <w:rPr>
          <w:rFonts w:ascii="Calibri Light" w:hAnsi="Calibri Light" w:cs="FrutigerCE-Light"/>
          <w:lang w:eastAsia="cs-CZ"/>
        </w:rPr>
        <w:t xml:space="preserve"> portfol</w:t>
      </w:r>
      <w:r w:rsidR="0022507B" w:rsidRPr="004519F5">
        <w:rPr>
          <w:rFonts w:ascii="Calibri Light" w:hAnsi="Calibri Light" w:cs="FrutigerCE-Light"/>
          <w:lang w:eastAsia="cs-CZ"/>
        </w:rPr>
        <w:t xml:space="preserve">io partnerských smluv univerzity zahrnuje naprostou </w:t>
      </w:r>
      <w:r w:rsidRPr="004519F5">
        <w:rPr>
          <w:rFonts w:ascii="Calibri Light" w:hAnsi="Calibri Light" w:cs="FrutigerCE-Light"/>
          <w:lang w:eastAsia="cs-CZ"/>
        </w:rPr>
        <w:t>většinu programovýc</w:t>
      </w:r>
      <w:r w:rsidR="0022507B" w:rsidRPr="004519F5">
        <w:rPr>
          <w:rFonts w:ascii="Calibri Light" w:hAnsi="Calibri Light" w:cs="FrutigerCE-Light"/>
          <w:lang w:eastAsia="cs-CZ"/>
        </w:rPr>
        <w:t>h zemí, a studentům tak nabízí</w:t>
      </w:r>
      <w:r w:rsidRPr="004519F5">
        <w:rPr>
          <w:rFonts w:ascii="Calibri Light" w:hAnsi="Calibri Light" w:cs="FrutigerCE-Light"/>
          <w:lang w:eastAsia="cs-CZ"/>
        </w:rPr>
        <w:t xml:space="preserve"> širokou škálu </w:t>
      </w:r>
      <w:r w:rsidRPr="004519F5">
        <w:rPr>
          <w:rFonts w:ascii="Calibri Light" w:hAnsi="Calibri Light" w:cs="FrutigerCE-Light"/>
          <w:lang w:eastAsia="cs-CZ"/>
        </w:rPr>
        <w:lastRenderedPageBreak/>
        <w:t>mobilitní</w:t>
      </w:r>
      <w:r w:rsidR="0022507B" w:rsidRPr="004519F5">
        <w:rPr>
          <w:rFonts w:ascii="Calibri Light" w:hAnsi="Calibri Light" w:cs="FrutigerCE-Light"/>
          <w:lang w:eastAsia="cs-CZ"/>
        </w:rPr>
        <w:t xml:space="preserve">ch příležitostí. UTB ve Zlíně navíc podporuje </w:t>
      </w:r>
      <w:r w:rsidRPr="004519F5">
        <w:rPr>
          <w:rFonts w:ascii="Calibri Light" w:hAnsi="Calibri Light" w:cs="FrutigerCE-Light"/>
          <w:lang w:eastAsia="cs-CZ"/>
        </w:rPr>
        <w:t>mobility studentů i do mimo programových zemí Erasmus+ pomocí finančního zabezpečení ze zdrojů MŠMT.</w:t>
      </w:r>
      <w:r w:rsidR="0022507B" w:rsidRPr="004519F5">
        <w:rPr>
          <w:rFonts w:ascii="Calibri Light" w:hAnsi="Calibri Light" w:cs="FrutigerCE-Light"/>
          <w:lang w:eastAsia="cs-CZ"/>
        </w:rPr>
        <w:t xml:space="preserve"> UTB</w:t>
      </w:r>
      <w:r w:rsidR="00A03D9E" w:rsidRPr="004519F5">
        <w:rPr>
          <w:rFonts w:ascii="Calibri Light" w:hAnsi="Calibri Light" w:cs="FrutigerCE-Light"/>
          <w:lang w:eastAsia="cs-CZ"/>
        </w:rPr>
        <w:t xml:space="preserve"> ve Zlíně</w:t>
      </w:r>
      <w:r w:rsidR="0022507B" w:rsidRPr="004519F5">
        <w:rPr>
          <w:rFonts w:ascii="Calibri Light" w:hAnsi="Calibri Light" w:cs="FrutigerCE-Light"/>
          <w:lang w:eastAsia="cs-CZ"/>
        </w:rPr>
        <w:t xml:space="preserve"> je pak </w:t>
      </w:r>
      <w:r w:rsidRPr="004519F5">
        <w:rPr>
          <w:rFonts w:ascii="Calibri Light" w:hAnsi="Calibri Light" w:cs="FrutigerCE-Light"/>
          <w:lang w:eastAsia="cs-CZ"/>
        </w:rPr>
        <w:t>zapojena i do dalších programů včetně CEEPUS, AKTION či Norských fondů.</w:t>
      </w:r>
      <w:r w:rsidR="0022507B" w:rsidRPr="004519F5">
        <w:rPr>
          <w:rStyle w:val="FootnoteReference"/>
          <w:rFonts w:ascii="Calibri Light" w:hAnsi="Calibri Light" w:cs="FrutigerCE-Light"/>
          <w:lang w:eastAsia="cs-CZ"/>
        </w:rPr>
        <w:footnoteReference w:id="12"/>
      </w:r>
      <w:r w:rsidRPr="004519F5">
        <w:rPr>
          <w:rFonts w:ascii="Calibri Light" w:hAnsi="Calibri Light" w:cs="FrutigerCE-Light"/>
          <w:lang w:eastAsia="cs-CZ"/>
        </w:rPr>
        <w:t xml:space="preserve"> </w:t>
      </w:r>
    </w:p>
    <w:p w14:paraId="18E22A19" w14:textId="004E6D59" w:rsidR="0022507B" w:rsidRPr="004519F5" w:rsidRDefault="0022507B"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UTB ve Zlíně pro vyšší efektivitu mobilit a posílení mezinárodního rozměru studijních programů disponuje</w:t>
      </w:r>
      <w:r w:rsidR="00C44653" w:rsidRPr="004519F5">
        <w:rPr>
          <w:rFonts w:ascii="Calibri Light" w:hAnsi="Calibri Light" w:cs="FrutigerCE-Light"/>
          <w:lang w:eastAsia="cs-CZ"/>
        </w:rPr>
        <w:t xml:space="preserve"> speciální</w:t>
      </w:r>
      <w:r w:rsidRPr="004519F5">
        <w:rPr>
          <w:rFonts w:ascii="Calibri Light" w:hAnsi="Calibri Light" w:cs="FrutigerCE-Light"/>
          <w:lang w:eastAsia="cs-CZ"/>
        </w:rPr>
        <w:t>m</w:t>
      </w:r>
      <w:r w:rsidR="00C44653" w:rsidRPr="004519F5">
        <w:rPr>
          <w:rFonts w:ascii="Calibri Light" w:hAnsi="Calibri Light" w:cs="FrutigerCE-Light"/>
          <w:lang w:eastAsia="cs-CZ"/>
        </w:rPr>
        <w:t xml:space="preserve"> web</w:t>
      </w:r>
      <w:r w:rsidRPr="004519F5">
        <w:rPr>
          <w:rFonts w:ascii="Calibri Light" w:hAnsi="Calibri Light" w:cs="FrutigerCE-Light"/>
          <w:lang w:eastAsia="cs-CZ"/>
        </w:rPr>
        <w:t>em</w:t>
      </w:r>
      <w:r w:rsidR="00086EE0">
        <w:rPr>
          <w:rStyle w:val="FootnoteReference"/>
          <w:rFonts w:ascii="Calibri Light" w:hAnsi="Calibri Light" w:cs="FrutigerCE-Light"/>
          <w:lang w:eastAsia="cs-CZ"/>
        </w:rPr>
        <w:footnoteReference w:id="13"/>
      </w:r>
      <w:r w:rsidR="00C44653" w:rsidRPr="004519F5">
        <w:rPr>
          <w:rFonts w:ascii="Calibri Light" w:hAnsi="Calibri Light" w:cs="FrutigerCE-Light"/>
          <w:lang w:eastAsia="cs-CZ"/>
        </w:rPr>
        <w:t>, který slouž</w:t>
      </w:r>
      <w:r w:rsidRPr="004519F5">
        <w:rPr>
          <w:rFonts w:ascii="Calibri Light" w:hAnsi="Calibri Light" w:cs="FrutigerCE-Light"/>
          <w:lang w:eastAsia="cs-CZ"/>
        </w:rPr>
        <w:t xml:space="preserve">í </w:t>
      </w:r>
      <w:r w:rsidR="00C44653" w:rsidRPr="004519F5">
        <w:rPr>
          <w:rFonts w:ascii="Calibri Light" w:hAnsi="Calibri Light" w:cs="FrutigerCE-Light"/>
          <w:lang w:eastAsia="cs-CZ"/>
        </w:rPr>
        <w:t>k</w:t>
      </w:r>
      <w:r w:rsidRPr="004519F5">
        <w:rPr>
          <w:rFonts w:ascii="Calibri Light" w:hAnsi="Calibri Light" w:cs="FrutigerCE-Light"/>
          <w:lang w:eastAsia="cs-CZ"/>
        </w:rPr>
        <w:t> </w:t>
      </w:r>
      <w:r w:rsidR="00C44653" w:rsidRPr="004519F5">
        <w:rPr>
          <w:rFonts w:ascii="Calibri Light" w:hAnsi="Calibri Light" w:cs="FrutigerCE-Light"/>
          <w:lang w:eastAsia="cs-CZ"/>
        </w:rPr>
        <w:t>informování</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 xml:space="preserve">studentů o možnostech </w:t>
      </w:r>
      <w:r w:rsidRPr="004519F5">
        <w:rPr>
          <w:rFonts w:ascii="Calibri Light" w:hAnsi="Calibri Light" w:cs="FrutigerCE-Light"/>
          <w:lang w:eastAsia="cs-CZ"/>
        </w:rPr>
        <w:t>v</w:t>
      </w:r>
      <w:r w:rsidR="00C44653" w:rsidRPr="004519F5">
        <w:rPr>
          <w:rFonts w:ascii="Calibri Light" w:hAnsi="Calibri Light" w:cs="FrutigerCE-Light"/>
          <w:lang w:eastAsia="cs-CZ"/>
        </w:rPr>
        <w:t>ýjezdů do zahraničí a který mimo jiné obsah</w:t>
      </w:r>
      <w:r w:rsidRPr="004519F5">
        <w:rPr>
          <w:rFonts w:ascii="Calibri Light" w:hAnsi="Calibri Light" w:cs="FrutigerCE-Light"/>
          <w:lang w:eastAsia="cs-CZ"/>
        </w:rPr>
        <w:t>uje i</w:t>
      </w:r>
      <w:r w:rsidR="00C44653" w:rsidRPr="004519F5">
        <w:rPr>
          <w:rFonts w:ascii="Calibri Light" w:hAnsi="Calibri Light" w:cs="FrutigerCE-Light"/>
          <w:lang w:eastAsia="cs-CZ"/>
        </w:rPr>
        <w:t xml:space="preserve"> recenze studentů či portfolio</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partnerských univerzit s jejich popisem.</w:t>
      </w:r>
      <w:r w:rsidRPr="004519F5">
        <w:rPr>
          <w:rFonts w:ascii="Calibri Light" w:hAnsi="Calibri Light" w:cs="FrutigerCE-Light"/>
          <w:lang w:eastAsia="cs-CZ"/>
        </w:rPr>
        <w:t xml:space="preserve"> </w:t>
      </w:r>
    </w:p>
    <w:p w14:paraId="1DF507E7" w14:textId="1D72643A" w:rsidR="00C44653" w:rsidRPr="004519F5" w:rsidRDefault="00C44653" w:rsidP="0022507B">
      <w:pPr>
        <w:autoSpaceDE w:val="0"/>
        <w:autoSpaceDN w:val="0"/>
        <w:adjustRightInd w:val="0"/>
        <w:spacing w:after="0" w:line="276" w:lineRule="auto"/>
        <w:jc w:val="both"/>
        <w:rPr>
          <w:rFonts w:ascii="Calibri Light" w:hAnsi="Calibri Light"/>
        </w:rPr>
      </w:pPr>
      <w:r w:rsidRPr="004519F5">
        <w:rPr>
          <w:rFonts w:ascii="Calibri Light" w:hAnsi="Calibri Light" w:cs="FrutigerCE-Light"/>
          <w:lang w:eastAsia="cs-CZ"/>
        </w:rPr>
        <w:t>UTB</w:t>
      </w:r>
      <w:r w:rsidR="0022507B" w:rsidRPr="004519F5">
        <w:rPr>
          <w:rFonts w:ascii="Calibri Light" w:hAnsi="Calibri Light" w:cs="FrutigerCE-Light"/>
          <w:lang w:eastAsia="cs-CZ"/>
        </w:rPr>
        <w:t xml:space="preserve"> ve Zlíně má rovněž </w:t>
      </w:r>
      <w:r w:rsidRPr="004519F5">
        <w:rPr>
          <w:rFonts w:ascii="Calibri Light" w:hAnsi="Calibri Light" w:cs="FrutigerCE-Light"/>
          <w:lang w:eastAsia="cs-CZ"/>
        </w:rPr>
        <w:t>transparentní a jasný proces administrace mobilit. Unive</w:t>
      </w:r>
      <w:r w:rsidR="0022507B" w:rsidRPr="004519F5">
        <w:rPr>
          <w:rFonts w:ascii="Calibri Light" w:hAnsi="Calibri Light" w:cs="FrutigerCE-Light"/>
          <w:lang w:eastAsia="cs-CZ"/>
        </w:rPr>
        <w:t>r</w:t>
      </w:r>
      <w:r w:rsidRPr="004519F5">
        <w:rPr>
          <w:rFonts w:ascii="Calibri Light" w:hAnsi="Calibri Light" w:cs="FrutigerCE-Light"/>
          <w:lang w:eastAsia="cs-CZ"/>
        </w:rPr>
        <w:t xml:space="preserve">zita </w:t>
      </w:r>
      <w:r w:rsidR="0022507B" w:rsidRPr="004519F5">
        <w:rPr>
          <w:rFonts w:ascii="Calibri Light" w:hAnsi="Calibri Light" w:cs="FrutigerCE-Light"/>
          <w:lang w:eastAsia="cs-CZ"/>
        </w:rPr>
        <w:t xml:space="preserve">přitom </w:t>
      </w:r>
      <w:r w:rsidRPr="004519F5">
        <w:rPr>
          <w:rFonts w:ascii="Calibri Light" w:hAnsi="Calibri Light" w:cs="FrutigerCE-Light"/>
          <w:lang w:eastAsia="cs-CZ"/>
        </w:rPr>
        <w:t>pečlivě vybír</w:t>
      </w:r>
      <w:r w:rsidR="0022507B" w:rsidRPr="004519F5">
        <w:rPr>
          <w:rFonts w:ascii="Calibri Light" w:hAnsi="Calibri Light" w:cs="FrutigerCE-Light"/>
          <w:lang w:eastAsia="cs-CZ"/>
        </w:rPr>
        <w:t xml:space="preserve">á </w:t>
      </w:r>
      <w:r w:rsidRPr="004519F5">
        <w:rPr>
          <w:rFonts w:ascii="Calibri Light" w:hAnsi="Calibri Light" w:cs="FrutigerCE-Light"/>
          <w:lang w:eastAsia="cs-CZ"/>
        </w:rPr>
        <w:t>partnerské instituce na základě kurikul zahraničních studijních programů. Uznávání studia nebo praxe</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absolvované na zahraniční instituci probíh</w:t>
      </w:r>
      <w:r w:rsidR="0022507B" w:rsidRPr="004519F5">
        <w:rPr>
          <w:rFonts w:ascii="Calibri Light" w:hAnsi="Calibri Light" w:cs="FrutigerCE-Light"/>
          <w:lang w:eastAsia="cs-CZ"/>
        </w:rPr>
        <w:t>á</w:t>
      </w:r>
      <w:r w:rsidRPr="004519F5">
        <w:rPr>
          <w:rFonts w:ascii="Calibri Light" w:hAnsi="Calibri Light" w:cs="FrutigerCE-Light"/>
          <w:lang w:eastAsia="cs-CZ"/>
        </w:rPr>
        <w:t xml:space="preserve"> v s</w:t>
      </w:r>
      <w:r w:rsidR="00290BED" w:rsidRPr="004519F5">
        <w:rPr>
          <w:rFonts w:ascii="Calibri Light" w:hAnsi="Calibri Light" w:cs="FrutigerCE-Light"/>
          <w:lang w:eastAsia="cs-CZ"/>
        </w:rPr>
        <w:t xml:space="preserve">ouladu se směrnicí rektora č. </w:t>
      </w:r>
      <w:r w:rsidR="002105CC">
        <w:rPr>
          <w:rFonts w:ascii="Calibri Light" w:hAnsi="Calibri Light" w:cs="FrutigerCE-Light"/>
          <w:lang w:eastAsia="cs-CZ"/>
        </w:rPr>
        <w:t>8</w:t>
      </w:r>
      <w:r w:rsidR="00290BED" w:rsidRPr="004519F5">
        <w:rPr>
          <w:rFonts w:ascii="Calibri Light" w:hAnsi="Calibri Light" w:cs="FrutigerCE-Light"/>
          <w:lang w:eastAsia="cs-CZ"/>
        </w:rPr>
        <w:t>/201</w:t>
      </w:r>
      <w:r w:rsidR="002105CC">
        <w:rPr>
          <w:rFonts w:ascii="Calibri Light" w:hAnsi="Calibri Light" w:cs="FrutigerCE-Light"/>
          <w:lang w:eastAsia="cs-CZ"/>
        </w:rPr>
        <w:t>8</w:t>
      </w:r>
      <w:r w:rsidRPr="004519F5">
        <w:rPr>
          <w:rFonts w:ascii="Calibri Light" w:hAnsi="Calibri Light" w:cs="FrutigerCE-Light"/>
          <w:lang w:eastAsia="cs-CZ"/>
        </w:rPr>
        <w:t xml:space="preserve"> Mobility studentů</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 xml:space="preserve">UTB do zahraničí </w:t>
      </w:r>
      <w:r w:rsidR="00290BED" w:rsidRPr="004519F5">
        <w:rPr>
          <w:rFonts w:ascii="Calibri Light" w:hAnsi="Calibri Light" w:cs="FrutigerCE-Light"/>
          <w:lang w:eastAsia="cs-CZ"/>
        </w:rPr>
        <w:t>a zahraničních studentů na UTB.</w:t>
      </w:r>
      <w:r w:rsidR="00290BED" w:rsidRPr="004519F5">
        <w:rPr>
          <w:rStyle w:val="FootnoteReference"/>
          <w:rFonts w:ascii="Calibri Light" w:hAnsi="Calibri Light" w:cs="FrutigerCE-Light"/>
          <w:lang w:eastAsia="cs-CZ"/>
        </w:rPr>
        <w:footnoteReference w:id="14"/>
      </w:r>
    </w:p>
    <w:p w14:paraId="75018B85" w14:textId="77777777" w:rsidR="000D60A3" w:rsidRPr="00432B76" w:rsidRDefault="000D60A3" w:rsidP="00432B76">
      <w:pPr>
        <w:spacing w:after="0" w:line="240" w:lineRule="auto"/>
        <w:jc w:val="center"/>
      </w:pPr>
    </w:p>
    <w:p w14:paraId="211DD109" w14:textId="77777777" w:rsidR="000D60A3" w:rsidRPr="000D60A3" w:rsidRDefault="000D60A3" w:rsidP="000D60A3">
      <w:pPr>
        <w:spacing w:after="0" w:line="240" w:lineRule="auto"/>
        <w:jc w:val="center"/>
        <w:rPr>
          <w:rFonts w:ascii="Calibri Light" w:hAnsi="Calibri Light" w:cs="Calibri Light"/>
        </w:rPr>
      </w:pPr>
      <w:r w:rsidRPr="000D60A3">
        <w:rPr>
          <w:rFonts w:ascii="Calibri Light" w:hAnsi="Calibri Light" w:cs="Calibri Light"/>
        </w:rPr>
        <w:t>Nejvýznamnější aktivity mezinárodního uznání za posledních 5 let</w:t>
      </w:r>
    </w:p>
    <w:p w14:paraId="27174D99" w14:textId="77777777" w:rsidR="00B14FB5" w:rsidRDefault="00B14FB5" w:rsidP="000D60A3">
      <w:pPr>
        <w:pStyle w:val="ListParagraph"/>
        <w:spacing w:after="0" w:line="240" w:lineRule="auto"/>
        <w:ind w:left="0"/>
        <w:jc w:val="both"/>
        <w:rPr>
          <w:rFonts w:ascii="Calibri Light" w:hAnsi="Calibri Light" w:cs="Calibri Light"/>
          <w:i/>
          <w:u w:val="single"/>
        </w:rPr>
      </w:pPr>
    </w:p>
    <w:p w14:paraId="7917F6AA" w14:textId="77777777" w:rsidR="000D60A3" w:rsidRPr="000D60A3" w:rsidRDefault="000D60A3" w:rsidP="000D60A3">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Zvané přednášky na zahraničních univerzitách a etablovaných mezinárodních konferencích (5 nejvýznamnějších)</w:t>
      </w:r>
    </w:p>
    <w:p w14:paraId="275EDFD4"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2018: Recent Trends in Polymer Identification, Université de Montpellier, Montpellier, Francie</w:t>
      </w:r>
      <w:r w:rsidRPr="000D60A3">
        <w:rPr>
          <w:rFonts w:ascii="Calibri Light" w:eastAsia="Times New Roman" w:hAnsi="Calibri Light" w:cs="Calibri Light"/>
        </w:rPr>
        <w:t xml:space="preserve"> </w:t>
      </w:r>
      <w:r w:rsidRPr="000D60A3">
        <w:rPr>
          <w:rFonts w:ascii="Calibri Light" w:hAnsi="Calibri Light" w:cs="Calibri Light"/>
        </w:rPr>
        <w:t>– Roman Čermák</w:t>
      </w:r>
    </w:p>
    <w:p w14:paraId="7DBD9C75" w14:textId="64BFE3A3"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color w:val="1F497D"/>
        </w:rPr>
      </w:pPr>
      <w:r w:rsidRPr="000D60A3">
        <w:rPr>
          <w:rFonts w:ascii="Calibri Light" w:hAnsi="Calibri Light" w:cs="Calibri Light"/>
        </w:rPr>
        <w:t>2016: Applied Rheology for Understanding Flow Instabilities in Polymer Processing, 74th Annual Technical Conference of the</w:t>
      </w:r>
      <w:r w:rsidR="00BA0F1E">
        <w:rPr>
          <w:rFonts w:ascii="Calibri Light" w:hAnsi="Calibri Light" w:cs="Calibri Light"/>
        </w:rPr>
        <w:t xml:space="preserve"> Society of Plastics Engineers </w:t>
      </w:r>
      <w:r w:rsidRPr="000D60A3">
        <w:rPr>
          <w:rFonts w:ascii="Calibri Light" w:hAnsi="Calibri Light" w:cs="Calibri Light"/>
        </w:rPr>
        <w:t>2016, ANTEC 2016</w:t>
      </w:r>
      <w:r w:rsidR="00BA0F1E">
        <w:rPr>
          <w:rFonts w:ascii="Calibri Light" w:hAnsi="Calibri Light" w:cs="Calibri Light"/>
        </w:rPr>
        <w:t>,</w:t>
      </w:r>
      <w:r w:rsidRPr="000D60A3">
        <w:rPr>
          <w:rFonts w:ascii="Calibri Light" w:hAnsi="Calibri Light" w:cs="Calibri Light"/>
        </w:rPr>
        <w:t xml:space="preserve"> Indianapolis,</w:t>
      </w:r>
      <w:r w:rsidR="00B160F2">
        <w:rPr>
          <w:rFonts w:ascii="Calibri Light" w:hAnsi="Calibri Light" w:cs="Calibri Light"/>
        </w:rPr>
        <w:t xml:space="preserve"> </w:t>
      </w:r>
      <w:r w:rsidRPr="000D60A3">
        <w:rPr>
          <w:rFonts w:ascii="Calibri Light" w:hAnsi="Calibri Light" w:cs="Calibri Light"/>
        </w:rPr>
        <w:t>Indiana</w:t>
      </w:r>
      <w:r w:rsidR="00BA0F1E">
        <w:rPr>
          <w:rFonts w:ascii="Calibri Light" w:hAnsi="Calibri Light" w:cs="Calibri Light"/>
        </w:rPr>
        <w:t xml:space="preserve">, </w:t>
      </w:r>
      <w:r w:rsidRPr="000D60A3">
        <w:rPr>
          <w:rFonts w:ascii="Calibri Light" w:hAnsi="Calibri Light" w:cs="Calibri Light"/>
        </w:rPr>
        <w:t>USA</w:t>
      </w:r>
      <w:r w:rsidRPr="000D60A3">
        <w:rPr>
          <w:rFonts w:ascii="Calibri Light" w:eastAsia="Times New Roman" w:hAnsi="Calibri Light" w:cs="Calibri Light"/>
        </w:rPr>
        <w:t xml:space="preserve"> </w:t>
      </w:r>
      <w:r w:rsidRPr="000D60A3">
        <w:rPr>
          <w:rFonts w:ascii="Calibri Light" w:hAnsi="Calibri Light" w:cs="Calibri Light"/>
        </w:rPr>
        <w:t xml:space="preserve"> – Martin Zatloukal</w:t>
      </w:r>
    </w:p>
    <w:p w14:paraId="6E28298A" w14:textId="308CC14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2014: Antibacterial </w:t>
      </w:r>
      <w:r w:rsidR="00B160F2">
        <w:rPr>
          <w:rFonts w:ascii="Calibri Light" w:hAnsi="Calibri Light" w:cs="Calibri Light"/>
        </w:rPr>
        <w:t>P</w:t>
      </w:r>
      <w:r w:rsidRPr="000D60A3">
        <w:rPr>
          <w:rFonts w:ascii="Calibri Light" w:hAnsi="Calibri Light" w:cs="Calibri Light"/>
        </w:rPr>
        <w:t xml:space="preserve">olymer </w:t>
      </w:r>
      <w:r w:rsidR="00B160F2">
        <w:rPr>
          <w:rFonts w:ascii="Calibri Light" w:hAnsi="Calibri Light" w:cs="Calibri Light"/>
        </w:rPr>
        <w:t>S</w:t>
      </w:r>
      <w:r w:rsidRPr="000D60A3">
        <w:rPr>
          <w:rFonts w:ascii="Calibri Light" w:hAnsi="Calibri Light" w:cs="Calibri Light"/>
        </w:rPr>
        <w:t xml:space="preserve">ystems with </w:t>
      </w:r>
      <w:r w:rsidR="00B160F2">
        <w:rPr>
          <w:rFonts w:ascii="Calibri Light" w:hAnsi="Calibri Light" w:cs="Calibri Light"/>
        </w:rPr>
        <w:t>S</w:t>
      </w:r>
      <w:r w:rsidRPr="000D60A3">
        <w:rPr>
          <w:rFonts w:ascii="Calibri Light" w:hAnsi="Calibri Light" w:cs="Calibri Light"/>
        </w:rPr>
        <w:t xml:space="preserve">pecial </w:t>
      </w:r>
      <w:r w:rsidR="00B160F2">
        <w:rPr>
          <w:rFonts w:ascii="Calibri Light" w:hAnsi="Calibri Light" w:cs="Calibri Light"/>
        </w:rPr>
        <w:t>A</w:t>
      </w:r>
      <w:r w:rsidRPr="000D60A3">
        <w:rPr>
          <w:rFonts w:ascii="Calibri Light" w:hAnsi="Calibri Light" w:cs="Calibri Light"/>
        </w:rPr>
        <w:t xml:space="preserve">ttention to </w:t>
      </w:r>
      <w:r w:rsidR="00B160F2">
        <w:rPr>
          <w:rFonts w:ascii="Calibri Light" w:hAnsi="Calibri Light" w:cs="Calibri Light"/>
        </w:rPr>
        <w:t>I</w:t>
      </w:r>
      <w:r w:rsidRPr="000D60A3">
        <w:rPr>
          <w:rFonts w:ascii="Calibri Light" w:hAnsi="Calibri Light" w:cs="Calibri Light"/>
        </w:rPr>
        <w:t xml:space="preserve">norganic </w:t>
      </w:r>
      <w:r w:rsidR="00B160F2">
        <w:rPr>
          <w:rFonts w:ascii="Calibri Light" w:hAnsi="Calibri Light" w:cs="Calibri Light"/>
        </w:rPr>
        <w:t>A</w:t>
      </w:r>
      <w:r w:rsidRPr="000D60A3">
        <w:rPr>
          <w:rFonts w:ascii="Calibri Light" w:hAnsi="Calibri Light" w:cs="Calibri Light"/>
        </w:rPr>
        <w:t xml:space="preserve">ctive </w:t>
      </w:r>
      <w:r w:rsidR="00B160F2">
        <w:rPr>
          <w:rFonts w:ascii="Calibri Light" w:hAnsi="Calibri Light" w:cs="Calibri Light"/>
        </w:rPr>
        <w:t>C</w:t>
      </w:r>
      <w:r w:rsidRPr="000D60A3">
        <w:rPr>
          <w:rFonts w:ascii="Calibri Light" w:hAnsi="Calibri Light" w:cs="Calibri Light"/>
        </w:rPr>
        <w:t xml:space="preserve">omponents and </w:t>
      </w:r>
      <w:r w:rsidR="00B160F2">
        <w:rPr>
          <w:rFonts w:ascii="Calibri Light" w:hAnsi="Calibri Light" w:cs="Calibri Light"/>
        </w:rPr>
        <w:t>T</w:t>
      </w:r>
      <w:r w:rsidRPr="000D60A3">
        <w:rPr>
          <w:rFonts w:ascii="Calibri Light" w:hAnsi="Calibri Light" w:cs="Calibri Light"/>
        </w:rPr>
        <w:t xml:space="preserve">esting </w:t>
      </w:r>
      <w:r w:rsidR="00B160F2">
        <w:rPr>
          <w:rFonts w:ascii="Calibri Light" w:hAnsi="Calibri Light" w:cs="Calibri Light"/>
        </w:rPr>
        <w:t>P</w:t>
      </w:r>
      <w:r w:rsidRPr="000D60A3">
        <w:rPr>
          <w:rFonts w:ascii="Calibri Light" w:hAnsi="Calibri Light" w:cs="Calibri Light"/>
        </w:rPr>
        <w:t>rocedures, Universidad Nacional de Río Cuarto</w:t>
      </w:r>
      <w:r w:rsidR="00BA0F1E">
        <w:rPr>
          <w:rFonts w:ascii="Calibri Light" w:hAnsi="Calibri Light" w:cs="Calibri Light"/>
        </w:rPr>
        <w:t xml:space="preserve">, </w:t>
      </w:r>
      <w:r w:rsidRPr="000D60A3">
        <w:rPr>
          <w:rFonts w:ascii="Calibri Light" w:hAnsi="Calibri Light" w:cs="Calibri Light"/>
        </w:rPr>
        <w:t>Rio Cuarto, Argentina – Ivo Kuřitka</w:t>
      </w:r>
    </w:p>
    <w:p w14:paraId="15CE88D9" w14:textId="185E5A50"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eastAsia="Times New Roman" w:hAnsi="Calibri Light" w:cs="Calibri Light"/>
        </w:rPr>
        <w:t xml:space="preserve">2014: </w:t>
      </w:r>
      <w:r w:rsidRPr="000D60A3">
        <w:rPr>
          <w:rFonts w:ascii="Calibri Light" w:hAnsi="Calibri Light" w:cs="Calibri Light"/>
          <w:color w:val="222222"/>
        </w:rPr>
        <w:t xml:space="preserve">Sensing </w:t>
      </w:r>
      <w:r w:rsidR="00B160F2">
        <w:rPr>
          <w:rFonts w:ascii="Calibri Light" w:hAnsi="Calibri Light" w:cs="Calibri Light"/>
          <w:color w:val="222222"/>
        </w:rPr>
        <w:t>C</w:t>
      </w:r>
      <w:r w:rsidRPr="000D60A3">
        <w:rPr>
          <w:rFonts w:ascii="Calibri Light" w:hAnsi="Calibri Light" w:cs="Calibri Light"/>
          <w:color w:val="222222"/>
        </w:rPr>
        <w:t xml:space="preserve">onductive </w:t>
      </w:r>
      <w:r w:rsidR="00B160F2">
        <w:rPr>
          <w:rFonts w:ascii="Calibri Light" w:hAnsi="Calibri Light" w:cs="Calibri Light"/>
          <w:color w:val="222222"/>
        </w:rPr>
        <w:t>C</w:t>
      </w:r>
      <w:r w:rsidRPr="000D60A3">
        <w:rPr>
          <w:rFonts w:ascii="Calibri Light" w:hAnsi="Calibri Light" w:cs="Calibri Light"/>
          <w:color w:val="222222"/>
        </w:rPr>
        <w:t xml:space="preserve">omposites, </w:t>
      </w:r>
      <w:r w:rsidRPr="000D60A3">
        <w:rPr>
          <w:rFonts w:ascii="Calibri Light" w:eastAsia="Times New Roman" w:hAnsi="Calibri Light" w:cs="Calibri Light"/>
        </w:rPr>
        <w:t xml:space="preserve">30th International Conference of the Polymer </w:t>
      </w:r>
      <w:r w:rsidRPr="000D60A3">
        <w:rPr>
          <w:rFonts w:ascii="Calibri Light" w:eastAsia="Times New Roman" w:hAnsi="Calibri Light" w:cs="Calibri Light"/>
          <w:color w:val="222222"/>
        </w:rPr>
        <w:t>Processing Society, Cleveland, Ohio, USA</w:t>
      </w:r>
      <w:r w:rsidRPr="000D60A3">
        <w:rPr>
          <w:rFonts w:ascii="Calibri Light" w:eastAsia="Times New Roman" w:hAnsi="Calibri Light" w:cs="Calibri Light"/>
        </w:rPr>
        <w:t>, vyžádaná přednáška</w:t>
      </w:r>
      <w:r w:rsidRPr="000D60A3">
        <w:rPr>
          <w:rFonts w:ascii="Calibri Light" w:hAnsi="Calibri Light" w:cs="Calibri Light"/>
        </w:rPr>
        <w:t xml:space="preserve"> – Petr Sáha</w:t>
      </w:r>
    </w:p>
    <w:p w14:paraId="2F64AE19" w14:textId="5D44A02A"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b/>
        </w:rPr>
      </w:pPr>
      <w:r w:rsidRPr="000D60A3">
        <w:rPr>
          <w:rFonts w:ascii="Calibri Light" w:eastAsia="Times New Roman" w:hAnsi="Calibri Light" w:cs="Calibri Light"/>
        </w:rPr>
        <w:t>2014: Iron Oxide Nanoparticles and Polymer Composites for Magnetic Hyperthermia</w:t>
      </w:r>
      <w:r w:rsidRPr="000D60A3">
        <w:rPr>
          <w:rFonts w:ascii="Calibri Light" w:eastAsia="Times New Roman" w:hAnsi="Calibri Light" w:cs="Calibri Light"/>
        </w:rPr>
        <w:br/>
        <w:t>PPS2014, Europe-Africa PPS Conference, Tel Aviv, I</w:t>
      </w:r>
      <w:r w:rsidR="00151F7E">
        <w:rPr>
          <w:rFonts w:ascii="Calibri Light" w:eastAsia="Times New Roman" w:hAnsi="Calibri Light" w:cs="Calibri Light"/>
        </w:rPr>
        <w:t>z</w:t>
      </w:r>
      <w:r w:rsidRPr="000D60A3">
        <w:rPr>
          <w:rFonts w:ascii="Calibri Light" w:eastAsia="Times New Roman" w:hAnsi="Calibri Light" w:cs="Calibri Light"/>
        </w:rPr>
        <w:t>rael</w:t>
      </w:r>
      <w:r w:rsidRPr="000D60A3">
        <w:rPr>
          <w:rFonts w:ascii="Calibri Light" w:hAnsi="Calibri Light" w:cs="Calibri Light"/>
        </w:rPr>
        <w:t xml:space="preserve"> – Petr Sáha</w:t>
      </w:r>
    </w:p>
    <w:p w14:paraId="4477B093" w14:textId="77777777" w:rsidR="000D60A3" w:rsidRPr="000D60A3" w:rsidRDefault="000D60A3" w:rsidP="000D60A3">
      <w:pPr>
        <w:pStyle w:val="ListParagraph"/>
        <w:spacing w:after="0" w:line="240" w:lineRule="auto"/>
        <w:ind w:left="0"/>
        <w:jc w:val="both"/>
        <w:rPr>
          <w:rFonts w:ascii="Calibri Light" w:hAnsi="Calibri Light" w:cs="Calibri Light"/>
        </w:rPr>
      </w:pPr>
    </w:p>
    <w:p w14:paraId="3EBDD9C9" w14:textId="77777777" w:rsidR="000D60A3" w:rsidRPr="000D60A3" w:rsidRDefault="000D60A3" w:rsidP="00BA0F1E">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Stáže na zahraničních univerzitách (5 nejvýznamnějších)</w:t>
      </w:r>
    </w:p>
    <w:p w14:paraId="1458BA75" w14:textId="4947B08C"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2018, 2017 : Yamagata Univerzity, Department of </w:t>
      </w:r>
      <w:r w:rsidR="00BA0F1E">
        <w:rPr>
          <w:rFonts w:ascii="Calibri Light" w:hAnsi="Calibri Light" w:cs="Calibri Light"/>
        </w:rPr>
        <w:t>P</w:t>
      </w:r>
      <w:r w:rsidRPr="000D60A3">
        <w:rPr>
          <w:rFonts w:ascii="Calibri Light" w:hAnsi="Calibri Light" w:cs="Calibri Light"/>
        </w:rPr>
        <w:t xml:space="preserve">olymer Sci&amp;Eng.,Yonezawa, Japonsko (32 dní) </w:t>
      </w:r>
      <w:r w:rsidR="00BA0F1E" w:rsidRPr="000D60A3">
        <w:rPr>
          <w:rFonts w:ascii="Calibri Light" w:hAnsi="Calibri Light" w:cs="Calibri Light"/>
        </w:rPr>
        <w:t>–</w:t>
      </w:r>
      <w:r w:rsidRPr="000D60A3">
        <w:rPr>
          <w:rFonts w:ascii="Calibri Light" w:hAnsi="Calibri Light" w:cs="Calibri Light"/>
        </w:rPr>
        <w:t xml:space="preserve"> Petr Svoboda</w:t>
      </w:r>
    </w:p>
    <w:p w14:paraId="2AF5C417" w14:textId="44701E30"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2018: University of Ljubljana, Centre for Experimental Mechanics, Jože Stefan Institute, Slovinsko (15 dní) </w:t>
      </w:r>
      <w:r w:rsidR="00BA0F1E" w:rsidRPr="000D60A3">
        <w:rPr>
          <w:rFonts w:ascii="Calibri Light" w:hAnsi="Calibri Light" w:cs="Calibri Light"/>
        </w:rPr>
        <w:t>–</w:t>
      </w:r>
      <w:r w:rsidRPr="000D60A3">
        <w:rPr>
          <w:rFonts w:ascii="Calibri Light" w:hAnsi="Calibri Light" w:cs="Calibri Light"/>
        </w:rPr>
        <w:t xml:space="preserve"> Petr Slobodian</w:t>
      </w:r>
    </w:p>
    <w:p w14:paraId="317078ED"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2017: TU Wien, Vídeň, Rakousko (1 měsíc) – Roman Čermák</w:t>
      </w:r>
    </w:p>
    <w:p w14:paraId="42DBFC61" w14:textId="66FD0653"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University of Technology</w:t>
      </w:r>
      <w:r w:rsidR="00BA0F1E">
        <w:rPr>
          <w:rFonts w:ascii="Calibri Light" w:hAnsi="Calibri Light" w:cs="Calibri Light"/>
        </w:rPr>
        <w:t>,</w:t>
      </w:r>
      <w:r w:rsidRPr="000D60A3">
        <w:rPr>
          <w:rFonts w:ascii="Calibri Light" w:hAnsi="Calibri Light" w:cs="Calibri Light"/>
        </w:rPr>
        <w:t xml:space="preserve"> Graz</w:t>
      </w:r>
      <w:r w:rsidR="00BA0F1E">
        <w:rPr>
          <w:rFonts w:ascii="Calibri Light" w:hAnsi="Calibri Light" w:cs="Calibri Light"/>
        </w:rPr>
        <w:t>,</w:t>
      </w:r>
      <w:r w:rsidRPr="000D60A3">
        <w:rPr>
          <w:rFonts w:ascii="Calibri Light" w:hAnsi="Calibri Light" w:cs="Calibri Light"/>
        </w:rPr>
        <w:t xml:space="preserve"> Rakousko (29 dní) </w:t>
      </w:r>
      <w:r w:rsidR="00BA0F1E" w:rsidRPr="000D60A3">
        <w:rPr>
          <w:rFonts w:ascii="Calibri Light" w:hAnsi="Calibri Light" w:cs="Calibri Light"/>
        </w:rPr>
        <w:t>–</w:t>
      </w:r>
      <w:r w:rsidRPr="000D60A3">
        <w:rPr>
          <w:rFonts w:ascii="Calibri Light" w:hAnsi="Calibri Light" w:cs="Calibri Light"/>
        </w:rPr>
        <w:t xml:space="preserve"> Marián Lehocký</w:t>
      </w:r>
    </w:p>
    <w:p w14:paraId="0C6DFEBE" w14:textId="13E8858E"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Universidad Nacional de Río Cuarto</w:t>
      </w:r>
      <w:r w:rsidR="00BA0F1E">
        <w:rPr>
          <w:rFonts w:ascii="Calibri Light" w:hAnsi="Calibri Light" w:cs="Calibri Light"/>
        </w:rPr>
        <w:t xml:space="preserve">, </w:t>
      </w:r>
      <w:r w:rsidRPr="000D60A3">
        <w:rPr>
          <w:rFonts w:ascii="Calibri Light" w:hAnsi="Calibri Light" w:cs="Calibri Light"/>
        </w:rPr>
        <w:t xml:space="preserve">Rio Cuarto, Argentina (17 dní) </w:t>
      </w:r>
      <w:r w:rsidR="00BA0F1E" w:rsidRPr="000D60A3">
        <w:rPr>
          <w:rFonts w:ascii="Calibri Light" w:hAnsi="Calibri Light" w:cs="Calibri Light"/>
        </w:rPr>
        <w:t>–</w:t>
      </w:r>
      <w:r w:rsidRPr="000D60A3">
        <w:rPr>
          <w:rFonts w:ascii="Calibri Light" w:hAnsi="Calibri Light" w:cs="Calibri Light"/>
        </w:rPr>
        <w:t xml:space="preserve"> Ivo Kuřitka</w:t>
      </w:r>
    </w:p>
    <w:p w14:paraId="72D268E8" w14:textId="77777777" w:rsidR="000D60A3" w:rsidRPr="000D60A3" w:rsidRDefault="000D60A3" w:rsidP="000D60A3">
      <w:pPr>
        <w:pStyle w:val="ListParagraph"/>
        <w:spacing w:after="0" w:line="240" w:lineRule="auto"/>
        <w:ind w:left="0"/>
        <w:jc w:val="both"/>
        <w:rPr>
          <w:rFonts w:ascii="Calibri Light" w:hAnsi="Calibri Light" w:cs="Calibri Light"/>
        </w:rPr>
      </w:pPr>
    </w:p>
    <w:p w14:paraId="0D0F7ABB" w14:textId="77777777" w:rsidR="000D60A3" w:rsidRPr="000D60A3" w:rsidRDefault="000D60A3" w:rsidP="000D60A3">
      <w:pPr>
        <w:spacing w:after="0" w:line="240" w:lineRule="auto"/>
        <w:jc w:val="both"/>
        <w:rPr>
          <w:rFonts w:ascii="Calibri Light" w:hAnsi="Calibri Light" w:cs="Calibri Light"/>
          <w:i/>
          <w:u w:val="single"/>
        </w:rPr>
      </w:pPr>
      <w:r w:rsidRPr="000D60A3">
        <w:rPr>
          <w:rFonts w:ascii="Calibri Light" w:hAnsi="Calibri Light" w:cs="Calibri Light"/>
          <w:i/>
          <w:u w:val="single"/>
        </w:rPr>
        <w:t xml:space="preserve">Členství v redakčních radách významných zahraničních časopisů (5 nejvýznamnějších) </w:t>
      </w:r>
    </w:p>
    <w:p w14:paraId="25E40185" w14:textId="28107274" w:rsidR="000D60A3" w:rsidRPr="000D60A3" w:rsidRDefault="00BA0F1E" w:rsidP="000D60A3">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 xml:space="preserve">Materials and Design </w:t>
      </w:r>
      <w:r w:rsidR="000D60A3" w:rsidRPr="000D60A3">
        <w:rPr>
          <w:rFonts w:ascii="Calibri Light" w:hAnsi="Calibri Light" w:cs="Calibri Light"/>
        </w:rPr>
        <w:t>(IF 2017 = 4</w:t>
      </w:r>
      <w:r>
        <w:rPr>
          <w:rFonts w:ascii="Calibri Light" w:hAnsi="Calibri Light" w:cs="Calibri Light"/>
        </w:rPr>
        <w:t>,</w:t>
      </w:r>
      <w:r w:rsidR="000D60A3" w:rsidRPr="000D60A3">
        <w:rPr>
          <w:rFonts w:ascii="Calibri Light" w:hAnsi="Calibri Light" w:cs="Calibri Light"/>
        </w:rPr>
        <w:t>525) – Marián Lehocký</w:t>
      </w:r>
      <w:r w:rsidR="000D60A3" w:rsidRPr="000D60A3">
        <w:rPr>
          <w:rFonts w:ascii="Calibri Light" w:hAnsi="Calibri Light" w:cs="Calibri Light"/>
        </w:rPr>
        <w:br/>
      </w:r>
      <w:hyperlink r:id="rId9" w:history="1">
        <w:r w:rsidR="000D60A3" w:rsidRPr="000D60A3">
          <w:rPr>
            <w:rStyle w:val="Hyperlink"/>
            <w:rFonts w:ascii="Calibri Light" w:hAnsi="Calibri Light" w:cs="Calibri Light"/>
          </w:rPr>
          <w:t>https://www.journals.elsevier.com/materials-and-design/editorial-board</w:t>
        </w:r>
      </w:hyperlink>
    </w:p>
    <w:p w14:paraId="371B1DE3" w14:textId="1DA0B045" w:rsidR="000D60A3" w:rsidRPr="000D60A3" w:rsidRDefault="000D60A3" w:rsidP="000D60A3">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Ap</w:t>
      </w:r>
      <w:r w:rsidR="00523551">
        <w:rPr>
          <w:rFonts w:ascii="Calibri Light" w:hAnsi="Calibri Light" w:cs="Calibri Light"/>
        </w:rPr>
        <w:t xml:space="preserve">plied Soil Ecology (IF </w:t>
      </w:r>
      <w:r w:rsidR="00BA0F1E">
        <w:rPr>
          <w:rFonts w:ascii="Calibri Light" w:hAnsi="Calibri Light" w:cs="Calibri Light"/>
        </w:rPr>
        <w:t>2017 = 2,</w:t>
      </w:r>
      <w:r w:rsidRPr="000D60A3">
        <w:rPr>
          <w:rFonts w:ascii="Calibri Light" w:hAnsi="Calibri Light" w:cs="Calibri Light"/>
        </w:rPr>
        <w:t>916) – Marek Koutný</w:t>
      </w:r>
      <w:r w:rsidRPr="000D60A3">
        <w:rPr>
          <w:rFonts w:ascii="Calibri Light" w:hAnsi="Calibri Light" w:cs="Calibri Light"/>
        </w:rPr>
        <w:br/>
      </w:r>
      <w:hyperlink r:id="rId10" w:history="1">
        <w:r w:rsidRPr="000D60A3">
          <w:rPr>
            <w:rStyle w:val="Hyperlink"/>
            <w:rFonts w:ascii="Calibri Light" w:hAnsi="Calibri Light" w:cs="Calibri Light"/>
          </w:rPr>
          <w:t>https://www.journals.elsevier.com/applied-soil-ecology/editorial-board</w:t>
        </w:r>
      </w:hyperlink>
    </w:p>
    <w:p w14:paraId="26566DC0" w14:textId="17520935" w:rsidR="000D60A3" w:rsidRPr="000D60A3" w:rsidRDefault="000D60A3" w:rsidP="000D60A3">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Materials Science in Semiconductor Processing (IF 2017 = 2</w:t>
      </w:r>
      <w:r w:rsidR="00BA0F1E">
        <w:rPr>
          <w:rFonts w:ascii="Calibri Light" w:hAnsi="Calibri Light" w:cs="Calibri Light"/>
        </w:rPr>
        <w:t>,</w:t>
      </w:r>
      <w:r w:rsidRPr="000D60A3">
        <w:rPr>
          <w:rFonts w:ascii="Calibri Light" w:hAnsi="Calibri Light" w:cs="Calibri Light"/>
        </w:rPr>
        <w:t>593) – Marián Lehocký</w:t>
      </w:r>
      <w:r w:rsidRPr="000D60A3">
        <w:rPr>
          <w:rFonts w:ascii="Calibri Light" w:hAnsi="Calibri Light" w:cs="Calibri Light"/>
        </w:rPr>
        <w:br/>
      </w:r>
      <w:hyperlink r:id="rId11" w:history="1">
        <w:r w:rsidRPr="000D60A3">
          <w:rPr>
            <w:rStyle w:val="Hyperlink"/>
            <w:rFonts w:ascii="Calibri Light" w:hAnsi="Calibri Light" w:cs="Calibri Light"/>
          </w:rPr>
          <w:t>https://www.journals.elsevier.com/materials-science-in-semiconductor-processing/editorial-board</w:t>
        </w:r>
      </w:hyperlink>
    </w:p>
    <w:p w14:paraId="5CBD21E2" w14:textId="389704BC" w:rsidR="000D60A3" w:rsidRPr="000D60A3" w:rsidRDefault="00BA0F1E" w:rsidP="000D60A3">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Physics of Fluids Journal (IF</w:t>
      </w:r>
      <w:r w:rsidR="00523551">
        <w:rPr>
          <w:rFonts w:ascii="Calibri Light" w:hAnsi="Calibri Light" w:cs="Calibri Light"/>
        </w:rPr>
        <w:t xml:space="preserve"> </w:t>
      </w:r>
      <w:r>
        <w:rPr>
          <w:rFonts w:ascii="Calibri Light" w:hAnsi="Calibri Light" w:cs="Calibri Light"/>
        </w:rPr>
        <w:t>2017</w:t>
      </w:r>
      <w:r w:rsidR="000D60A3" w:rsidRPr="000D60A3">
        <w:rPr>
          <w:rFonts w:ascii="Calibri Light" w:hAnsi="Calibri Light" w:cs="Calibri Light"/>
        </w:rPr>
        <w:t xml:space="preserve"> = 2</w:t>
      </w:r>
      <w:r>
        <w:rPr>
          <w:rFonts w:ascii="Calibri Light" w:hAnsi="Calibri Light" w:cs="Calibri Light"/>
        </w:rPr>
        <w:t>,</w:t>
      </w:r>
      <w:r w:rsidR="000D60A3" w:rsidRPr="000D60A3">
        <w:rPr>
          <w:rFonts w:ascii="Calibri Light" w:hAnsi="Calibri Light" w:cs="Calibri Light"/>
        </w:rPr>
        <w:t>279</w:t>
      </w:r>
      <w:r>
        <w:rPr>
          <w:rFonts w:ascii="Calibri Light" w:hAnsi="Calibri Light" w:cs="Calibri Light"/>
        </w:rPr>
        <w:t xml:space="preserve">) </w:t>
      </w:r>
      <w:r w:rsidR="000D60A3" w:rsidRPr="000D60A3">
        <w:rPr>
          <w:rFonts w:ascii="Calibri Light" w:hAnsi="Calibri Light" w:cs="Calibri Light"/>
        </w:rPr>
        <w:t>– Martin Zatloukal</w:t>
      </w:r>
      <w:r w:rsidR="000D60A3" w:rsidRPr="000D60A3">
        <w:rPr>
          <w:rFonts w:ascii="Calibri Light" w:hAnsi="Calibri Light" w:cs="Calibri Light"/>
        </w:rPr>
        <w:br/>
      </w:r>
      <w:hyperlink r:id="rId12" w:history="1">
        <w:r w:rsidR="000D60A3" w:rsidRPr="000D60A3">
          <w:rPr>
            <w:rStyle w:val="Hyperlink"/>
            <w:rFonts w:ascii="Calibri Light" w:hAnsi="Calibri Light" w:cs="Calibri Light"/>
          </w:rPr>
          <w:t>https://aip.scitation.org/phf/info/advisory</w:t>
        </w:r>
      </w:hyperlink>
    </w:p>
    <w:p w14:paraId="5EC9D1B6" w14:textId="2F5F84D4" w:rsidR="000D60A3" w:rsidRPr="000D60A3" w:rsidRDefault="000D60A3" w:rsidP="000D60A3">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lastRenderedPageBreak/>
        <w:t>Advance</w:t>
      </w:r>
      <w:r w:rsidR="00523551">
        <w:rPr>
          <w:rFonts w:ascii="Calibri Light" w:hAnsi="Calibri Light" w:cs="Calibri Light"/>
        </w:rPr>
        <w:t>s in Polymer Technology (</w:t>
      </w:r>
      <w:r w:rsidR="00BA0F1E">
        <w:rPr>
          <w:rFonts w:ascii="Calibri Light" w:hAnsi="Calibri Light" w:cs="Calibri Light"/>
        </w:rPr>
        <w:t>IF</w:t>
      </w:r>
      <w:r w:rsidR="00523551">
        <w:rPr>
          <w:rFonts w:ascii="Calibri Light" w:hAnsi="Calibri Light" w:cs="Calibri Light"/>
        </w:rPr>
        <w:t xml:space="preserve"> </w:t>
      </w:r>
      <w:r w:rsidR="00BA0F1E">
        <w:rPr>
          <w:rFonts w:ascii="Calibri Light" w:hAnsi="Calibri Light" w:cs="Calibri Light"/>
        </w:rPr>
        <w:t>2017 = 2,</w:t>
      </w:r>
      <w:r w:rsidRPr="000D60A3">
        <w:rPr>
          <w:rFonts w:ascii="Calibri Light" w:hAnsi="Calibri Light" w:cs="Calibri Light"/>
        </w:rPr>
        <w:t>073</w:t>
      </w:r>
      <w:r w:rsidR="00BA0F1E">
        <w:rPr>
          <w:rFonts w:ascii="Calibri Light" w:hAnsi="Calibri Light" w:cs="Calibri Light"/>
        </w:rPr>
        <w:t>)</w:t>
      </w:r>
      <w:r w:rsidRPr="000D60A3">
        <w:rPr>
          <w:rFonts w:ascii="Calibri Light" w:hAnsi="Calibri Light" w:cs="Calibri Light"/>
        </w:rPr>
        <w:t xml:space="preserve"> – Martin Zatloukal</w:t>
      </w:r>
      <w:r w:rsidRPr="000D60A3">
        <w:rPr>
          <w:rFonts w:ascii="Calibri Light" w:hAnsi="Calibri Light" w:cs="Calibri Light"/>
        </w:rPr>
        <w:br/>
      </w:r>
      <w:hyperlink r:id="rId13" w:history="1">
        <w:r w:rsidRPr="000D60A3">
          <w:rPr>
            <w:rStyle w:val="Hyperlink"/>
            <w:rFonts w:ascii="Calibri Light" w:hAnsi="Calibri Light" w:cs="Calibri Light"/>
          </w:rPr>
          <w:t>https://www.hindawi.com/journals/apt/editors/</w:t>
        </w:r>
      </w:hyperlink>
    </w:p>
    <w:p w14:paraId="724A00BD" w14:textId="1C0B4D2C" w:rsidR="007D73C6" w:rsidRDefault="007D73C6" w:rsidP="000D60A3">
      <w:pPr>
        <w:spacing w:after="0" w:line="240" w:lineRule="auto"/>
        <w:jc w:val="both"/>
        <w:rPr>
          <w:ins w:id="0" w:author="utb" w:date="2019-09-09T17:17:00Z"/>
          <w:rFonts w:ascii="Calibri Light" w:hAnsi="Calibri Light" w:cs="Calibri Light"/>
          <w:i/>
          <w:u w:val="single"/>
        </w:rPr>
      </w:pPr>
    </w:p>
    <w:p w14:paraId="4B37611C" w14:textId="668AB4E1" w:rsidR="000D60A3" w:rsidRPr="000D60A3" w:rsidRDefault="000D60A3" w:rsidP="000D60A3">
      <w:pPr>
        <w:spacing w:after="0" w:line="240" w:lineRule="auto"/>
        <w:jc w:val="both"/>
        <w:rPr>
          <w:rFonts w:ascii="Calibri Light" w:hAnsi="Calibri Light" w:cs="Calibri Light"/>
          <w:i/>
          <w:u w:val="single"/>
        </w:rPr>
      </w:pPr>
      <w:r w:rsidRPr="000D60A3">
        <w:rPr>
          <w:rFonts w:ascii="Calibri Light" w:hAnsi="Calibri Light" w:cs="Calibri Light"/>
          <w:i/>
          <w:u w:val="single"/>
        </w:rPr>
        <w:t xml:space="preserve">Členství ve významných zahraničních vědeckých organizacích (5 nejvýznamnějších) </w:t>
      </w:r>
    </w:p>
    <w:p w14:paraId="26955A3F" w14:textId="741D743B"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International </w:t>
      </w:r>
      <w:r w:rsidRPr="00EB0C33">
        <w:rPr>
          <w:rFonts w:ascii="Calibri Light" w:hAnsi="Calibri Light" w:cs="Calibri Light"/>
          <w:lang w:val="en-GB"/>
        </w:rPr>
        <w:t xml:space="preserve">Organization for Standardization, TC 45 Rubber and </w:t>
      </w:r>
      <w:r w:rsidR="00EB0C33" w:rsidRPr="00EB0C33">
        <w:rPr>
          <w:rFonts w:ascii="Calibri Light" w:hAnsi="Calibri Light" w:cs="Calibri Light"/>
          <w:lang w:val="en-GB"/>
        </w:rPr>
        <w:t>R</w:t>
      </w:r>
      <w:r w:rsidRPr="00EB0C33">
        <w:rPr>
          <w:rFonts w:ascii="Calibri Light" w:hAnsi="Calibri Light" w:cs="Calibri Light"/>
          <w:lang w:val="en-GB"/>
        </w:rPr>
        <w:t xml:space="preserve">ubber </w:t>
      </w:r>
      <w:r w:rsidR="00EB0C33" w:rsidRPr="00EB0C33">
        <w:rPr>
          <w:rFonts w:ascii="Calibri Light" w:hAnsi="Calibri Light" w:cs="Calibri Light"/>
          <w:lang w:val="en-GB"/>
        </w:rPr>
        <w:t>P</w:t>
      </w:r>
      <w:r w:rsidRPr="00EB0C33">
        <w:rPr>
          <w:rFonts w:ascii="Calibri Light" w:hAnsi="Calibri Light" w:cs="Calibri Light"/>
          <w:lang w:val="en-GB"/>
        </w:rPr>
        <w:t>roducts</w:t>
      </w:r>
      <w:r w:rsidRPr="000D60A3">
        <w:rPr>
          <w:rFonts w:ascii="Calibri Light" w:hAnsi="Calibri Light" w:cs="Calibri Light"/>
        </w:rPr>
        <w:t xml:space="preserve"> (delegát za Českou republiku) – Roman Čermák</w:t>
      </w:r>
    </w:p>
    <w:p w14:paraId="4AB3EC04"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hAnsi="Calibri Light" w:cs="Calibri Light"/>
          <w:lang w:val="en-GB"/>
        </w:rPr>
        <w:t>The International Committee on Rheology</w:t>
      </w:r>
      <w:r w:rsidRPr="000D60A3">
        <w:rPr>
          <w:rFonts w:ascii="Calibri Light" w:hAnsi="Calibri Light" w:cs="Calibri Light"/>
        </w:rPr>
        <w:t xml:space="preserve"> (delegát za Českou republiku) – Martin Zatloukal</w:t>
      </w:r>
    </w:p>
    <w:p w14:paraId="73723A14"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eastAsia="Times New Roman" w:hAnsi="Calibri Light" w:cs="Calibri Light"/>
          <w:lang w:val="en-GB"/>
        </w:rPr>
        <w:t>The Society of Plastics Engineers</w:t>
      </w:r>
      <w:r w:rsidRPr="000D60A3">
        <w:rPr>
          <w:rFonts w:ascii="Calibri Light" w:eastAsia="Times New Roman" w:hAnsi="Calibri Light" w:cs="Calibri Light"/>
        </w:rPr>
        <w:t xml:space="preserve"> (člen výboru divize </w:t>
      </w:r>
      <w:r w:rsidRPr="00EB0C33">
        <w:rPr>
          <w:rFonts w:ascii="Calibri Light" w:eastAsia="Times New Roman" w:hAnsi="Calibri Light" w:cs="Calibri Light"/>
          <w:lang w:val="en-GB"/>
        </w:rPr>
        <w:t>Applied Rheology</w:t>
      </w:r>
      <w:r w:rsidRPr="000D60A3">
        <w:rPr>
          <w:rFonts w:ascii="Calibri Light" w:eastAsia="Times New Roman" w:hAnsi="Calibri Light" w:cs="Calibri Light"/>
        </w:rPr>
        <w:t xml:space="preserve">) </w:t>
      </w:r>
      <w:r w:rsidRPr="000D60A3">
        <w:rPr>
          <w:rFonts w:ascii="Calibri Light" w:hAnsi="Calibri Light" w:cs="Calibri Light"/>
        </w:rPr>
        <w:t>– Martin Zatloukal</w:t>
      </w:r>
    </w:p>
    <w:p w14:paraId="002B0F4D" w14:textId="27A2252B" w:rsidR="000D60A3" w:rsidRPr="000D60A3" w:rsidRDefault="000D60A3" w:rsidP="000D60A3">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0D60A3">
        <w:rPr>
          <w:rFonts w:ascii="Calibri Light" w:hAnsi="Calibri Light" w:cs="Calibri Light"/>
        </w:rPr>
        <w:t xml:space="preserve">ASTM </w:t>
      </w:r>
      <w:r w:rsidRPr="00EB0C33">
        <w:rPr>
          <w:rFonts w:ascii="Calibri Light" w:hAnsi="Calibri Light" w:cs="Calibri Light"/>
          <w:lang w:val="en-GB"/>
        </w:rPr>
        <w:t xml:space="preserve">International, D11 Rubber and Rubber-like Materials, D24 </w:t>
      </w:r>
      <w:r w:rsidR="00EB0C33" w:rsidRPr="00EB0C33">
        <w:rPr>
          <w:rFonts w:ascii="Calibri Light" w:hAnsi="Calibri Light" w:cs="Calibri Light"/>
          <w:lang w:val="en-GB"/>
        </w:rPr>
        <w:t>Carbon Black</w:t>
      </w:r>
      <w:r w:rsidRPr="000D60A3">
        <w:rPr>
          <w:rFonts w:ascii="Calibri Light" w:eastAsia="Times New Roman" w:hAnsi="Calibri Light" w:cs="Calibri Light"/>
        </w:rPr>
        <w:t xml:space="preserve"> </w:t>
      </w:r>
      <w:r w:rsidRPr="000D60A3">
        <w:rPr>
          <w:rFonts w:ascii="Calibri Light" w:hAnsi="Calibri Light" w:cs="Calibri Light"/>
        </w:rPr>
        <w:t xml:space="preserve">– Roman Čermák </w:t>
      </w:r>
    </w:p>
    <w:p w14:paraId="0EF69E2B" w14:textId="2900E310" w:rsidR="000D60A3" w:rsidRPr="000D60A3" w:rsidRDefault="000D60A3" w:rsidP="000D60A3">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EB0C33">
        <w:rPr>
          <w:rFonts w:ascii="Calibri Light" w:hAnsi="Calibri Light" w:cs="Calibri Light"/>
          <w:lang w:val="en-GB"/>
        </w:rPr>
        <w:t>The Polymer Proces</w:t>
      </w:r>
      <w:r w:rsidR="00EB0C33" w:rsidRPr="00EB0C33">
        <w:rPr>
          <w:rFonts w:ascii="Calibri Light" w:hAnsi="Calibri Light" w:cs="Calibri Light"/>
          <w:lang w:val="en-GB"/>
        </w:rPr>
        <w:t>s</w:t>
      </w:r>
      <w:r w:rsidRPr="00EB0C33">
        <w:rPr>
          <w:rFonts w:ascii="Calibri Light" w:hAnsi="Calibri Light" w:cs="Calibri Light"/>
          <w:lang w:val="en-GB"/>
        </w:rPr>
        <w:t>ing Society</w:t>
      </w:r>
      <w:r w:rsidRPr="000D60A3">
        <w:rPr>
          <w:rFonts w:ascii="Calibri Light" w:hAnsi="Calibri Light" w:cs="Calibri Light"/>
        </w:rPr>
        <w:t xml:space="preserve"> – Petr Sáha, Berenika Hausnerová, Jarmila Vilčáková</w:t>
      </w:r>
    </w:p>
    <w:p w14:paraId="6A0D73BC" w14:textId="77777777" w:rsidR="000D60A3" w:rsidRPr="004519F5" w:rsidRDefault="000D60A3" w:rsidP="00373E95">
      <w:pPr>
        <w:rPr>
          <w:rFonts w:ascii="Calibri Light" w:hAnsi="Calibri Light"/>
        </w:rPr>
      </w:pPr>
    </w:p>
    <w:p w14:paraId="63EE851D" w14:textId="77777777" w:rsidR="009E517D" w:rsidRPr="004519F5" w:rsidRDefault="009E517D" w:rsidP="00155275">
      <w:pPr>
        <w:pStyle w:val="Heading3"/>
      </w:pPr>
      <w:r w:rsidRPr="004519F5">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1C4CDCD4"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00A03D9E" w:rsidRPr="004519F5">
        <w:rPr>
          <w:rFonts w:ascii="Calibri Light" w:hAnsi="Calibri Light"/>
        </w:rPr>
        <w:t>dlouhodobě rozvíjí spolupráce</w:t>
      </w:r>
      <w:r w:rsidRPr="004519F5">
        <w:rPr>
          <w:rFonts w:ascii="Calibri Light" w:hAnsi="Calibri Light"/>
        </w:rPr>
        <w:t xml:space="preserve"> s praxí s přihlédnutím k typům a případným profilům studijních programů; jde zejména o praktickou výuku, zadávání </w:t>
      </w:r>
      <w:r w:rsidR="00C110FA" w:rsidRPr="004519F5">
        <w:rPr>
          <w:rFonts w:ascii="Calibri Light" w:hAnsi="Calibri Light"/>
        </w:rPr>
        <w:t xml:space="preserve">kvalifikačních a </w:t>
      </w:r>
      <w:r w:rsidRPr="004519F5">
        <w:rPr>
          <w:rFonts w:ascii="Calibri Light" w:hAnsi="Calibri Light"/>
        </w:rPr>
        <w:t>rigorózních prací, přiznávání stipendií a zapojování odborníků z praxe do vzdělávacího procesu.</w:t>
      </w:r>
      <w:r w:rsidR="005258CC" w:rsidRPr="004519F5">
        <w:rPr>
          <w:rFonts w:ascii="Calibri Light" w:hAnsi="Calibri Light"/>
        </w:rPr>
        <w:t xml:space="preserve"> </w:t>
      </w:r>
    </w:p>
    <w:p w14:paraId="0BA8F768" w14:textId="77777777" w:rsidR="002A141F" w:rsidRPr="00DB1785" w:rsidRDefault="00D71107" w:rsidP="005258CC">
      <w:pPr>
        <w:jc w:val="both"/>
        <w:rPr>
          <w:rFonts w:ascii="Calibri Light" w:hAnsi="Calibri Light"/>
        </w:rPr>
      </w:pPr>
      <w:r w:rsidRPr="00DB1785">
        <w:rPr>
          <w:rFonts w:ascii="Calibri Light" w:hAnsi="Calibri Light"/>
        </w:rPr>
        <w:t>Spolupráce akademických pracovníků a studentů s praxí se v rámci studijního programu Technologie makromolekulárních látek realizuje zejména prostřednictvím projektů smluvního výzkumu a doplňkové činnosti s významnými průmyslovými pracovišti v ČR a zahraničí.</w:t>
      </w:r>
    </w:p>
    <w:p w14:paraId="4F984D9D" w14:textId="0DD6F93D" w:rsidR="00D71107" w:rsidRPr="00DB1785" w:rsidRDefault="002A141F" w:rsidP="005258CC">
      <w:pPr>
        <w:jc w:val="both"/>
        <w:rPr>
          <w:rFonts w:ascii="Calibri Light" w:hAnsi="Calibri Light"/>
        </w:rPr>
      </w:pPr>
      <w:r w:rsidRPr="00DB1785">
        <w:rPr>
          <w:rFonts w:ascii="Calibri Light" w:hAnsi="Calibri Light"/>
          <w:u w:val="single"/>
        </w:rPr>
        <w:t>N</w:t>
      </w:r>
      <w:r w:rsidR="00D71107" w:rsidRPr="00DB1785">
        <w:rPr>
          <w:rFonts w:ascii="Calibri Light" w:hAnsi="Calibri Light"/>
          <w:u w:val="single"/>
        </w:rPr>
        <w:t xml:space="preserve">ejvýznamnější projekty v rámci spolupráce se zahraničními firmami </w:t>
      </w:r>
      <w:r w:rsidR="00711208" w:rsidRPr="00DB1785">
        <w:rPr>
          <w:rFonts w:ascii="Calibri Light" w:hAnsi="Calibri Light"/>
          <w:u w:val="single"/>
        </w:rPr>
        <w:t xml:space="preserve">realizované v </w:t>
      </w:r>
      <w:r w:rsidR="00D71107" w:rsidRPr="00DB1785">
        <w:rPr>
          <w:rFonts w:ascii="Calibri Light" w:hAnsi="Calibri Light"/>
          <w:u w:val="single"/>
        </w:rPr>
        <w:t>období 2013-2017</w:t>
      </w:r>
      <w:r w:rsidRPr="00DB1785">
        <w:rPr>
          <w:rFonts w:ascii="Calibri Light" w:hAnsi="Calibri Light"/>
          <w:u w:val="single"/>
        </w:rPr>
        <w:t>:</w:t>
      </w:r>
      <w:r w:rsidRPr="00DB1785">
        <w:rPr>
          <w:rFonts w:ascii="Calibri Light" w:hAnsi="Calibri Light"/>
        </w:rPr>
        <w:br/>
      </w:r>
      <w:r w:rsidR="00D71107" w:rsidRPr="00DB1785">
        <w:rPr>
          <w:rFonts w:ascii="Calibri Light" w:hAnsi="Calibri Light"/>
        </w:rPr>
        <w:t>Continental Reifen Deutschland GmbH</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Německo (Studie proveditelnosti anizotropie směsí běhounu, Shelf Life Analysis, Small-Angle X-Ray Scattering and Dielectric Spectroscopy of Rubber); </w:t>
      </w:r>
      <w:r w:rsidR="00D71107" w:rsidRPr="00DB1785">
        <w:rPr>
          <w:rFonts w:ascii="Calibri Light" w:hAnsi="Calibri Light"/>
        </w:rPr>
        <w:t>DuPont International Operations Sarl</w:t>
      </w:r>
      <w:r w:rsidR="0061588E" w:rsidRPr="00DB1785">
        <w:rPr>
          <w:rFonts w:ascii="Calibri Light" w:hAnsi="Calibri Light"/>
        </w:rPr>
        <w:t>,</w:t>
      </w:r>
      <w:r w:rsidR="00D71107" w:rsidRPr="00DB1785">
        <w:rPr>
          <w:rFonts w:ascii="Calibri Light" w:hAnsi="Calibri Light"/>
        </w:rPr>
        <w:t xml:space="preserve"> Švýcarsko</w:t>
      </w:r>
      <w:r w:rsidRPr="00DB1785">
        <w:rPr>
          <w:rFonts w:ascii="Calibri Light" w:hAnsi="Calibri Light"/>
        </w:rPr>
        <w:t xml:space="preserve"> (Reologické ohodnocení polymerních vzorků, Reologická simulace procesu výtlačného vyfukování polymerních materiálů, Aplikovaná reologie pro výtlačné vyfukování polymerních materiálů, Blow </w:t>
      </w:r>
      <w:r w:rsidR="002049C7">
        <w:rPr>
          <w:rFonts w:ascii="Calibri Light" w:hAnsi="Calibri Light"/>
        </w:rPr>
        <w:t>M</w:t>
      </w:r>
      <w:r w:rsidRPr="00DB1785">
        <w:rPr>
          <w:rFonts w:ascii="Calibri Light" w:hAnsi="Calibri Light"/>
        </w:rPr>
        <w:t xml:space="preserve">olding </w:t>
      </w:r>
      <w:r w:rsidR="002049C7">
        <w:rPr>
          <w:rFonts w:ascii="Calibri Light" w:hAnsi="Calibri Light"/>
        </w:rPr>
        <w:t>D</w:t>
      </w:r>
      <w:r w:rsidRPr="00DB1785">
        <w:rPr>
          <w:rFonts w:ascii="Calibri Light" w:hAnsi="Calibri Light"/>
        </w:rPr>
        <w:t xml:space="preserve">ata </w:t>
      </w:r>
      <w:r w:rsidR="002049C7">
        <w:rPr>
          <w:rFonts w:ascii="Calibri Light" w:hAnsi="Calibri Light"/>
        </w:rPr>
        <w:t>G</w:t>
      </w:r>
      <w:r w:rsidRPr="00DB1785">
        <w:rPr>
          <w:rFonts w:ascii="Calibri Light" w:hAnsi="Calibri Light"/>
        </w:rPr>
        <w:t>eneration)</w:t>
      </w:r>
      <w:r w:rsidR="0061588E" w:rsidRPr="00DB1785">
        <w:rPr>
          <w:rFonts w:ascii="Calibri Light" w:hAnsi="Calibri Light"/>
        </w:rPr>
        <w:t>;</w:t>
      </w:r>
      <w:r w:rsidR="00D71107" w:rsidRPr="00DB1785">
        <w:rPr>
          <w:rFonts w:ascii="Calibri Light" w:hAnsi="Calibri Light"/>
        </w:rPr>
        <w:t xml:space="preserve"> Tetra Pak Packing Solutions AB</w:t>
      </w:r>
      <w:r w:rsidR="0061588E" w:rsidRPr="00DB1785">
        <w:rPr>
          <w:rFonts w:ascii="Calibri Light" w:hAnsi="Calibri Light"/>
        </w:rPr>
        <w:t>,</w:t>
      </w:r>
      <w:r w:rsidR="00D71107" w:rsidRPr="00DB1785">
        <w:rPr>
          <w:spacing w:val="-2"/>
          <w:u w:val="single"/>
        </w:rPr>
        <w:t xml:space="preserve"> </w:t>
      </w:r>
      <w:r w:rsidR="00D71107" w:rsidRPr="00DB1785">
        <w:rPr>
          <w:rFonts w:ascii="Calibri Light" w:hAnsi="Calibri Light"/>
        </w:rPr>
        <w:t>Šv</w:t>
      </w:r>
      <w:r w:rsidR="00A545CF">
        <w:rPr>
          <w:rFonts w:ascii="Calibri Light" w:hAnsi="Calibri Light"/>
        </w:rPr>
        <w:t>é</w:t>
      </w:r>
      <w:r w:rsidR="00D71107" w:rsidRPr="00DB1785">
        <w:rPr>
          <w:rFonts w:ascii="Calibri Light" w:hAnsi="Calibri Light"/>
        </w:rPr>
        <w:t>dsko</w:t>
      </w:r>
      <w:r w:rsidRPr="00DB1785">
        <w:rPr>
          <w:rFonts w:ascii="Calibri Light" w:hAnsi="Calibri Light"/>
        </w:rPr>
        <w:t xml:space="preserve"> (Charakterizace prostřednictvím reologie, Analýza neizotermálních transientních elongačních </w:t>
      </w:r>
      <w:r w:rsidR="00DB1785">
        <w:rPr>
          <w:rFonts w:ascii="Calibri Light" w:hAnsi="Calibri Light"/>
        </w:rPr>
        <w:t>toků pro polymerní taveniny</w:t>
      </w:r>
      <w:r w:rsidRPr="00DB1785">
        <w:rPr>
          <w:rFonts w:ascii="Calibri Light" w:hAnsi="Calibri Light"/>
        </w:rPr>
        <w:t>)</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Teldor Cables Telecom LTD, Izrael (Rheological </w:t>
      </w:r>
      <w:r w:rsidR="002049C7">
        <w:rPr>
          <w:rFonts w:ascii="Calibri Light" w:hAnsi="Calibri Light"/>
        </w:rPr>
        <w:t>C</w:t>
      </w:r>
      <w:r w:rsidR="0061588E" w:rsidRPr="00DB1785">
        <w:rPr>
          <w:rFonts w:ascii="Calibri Light" w:hAnsi="Calibri Light"/>
        </w:rPr>
        <w:t xml:space="preserve">haracterization of HFFR </w:t>
      </w:r>
      <w:r w:rsidR="002049C7">
        <w:rPr>
          <w:rFonts w:ascii="Calibri Light" w:hAnsi="Calibri Light"/>
        </w:rPr>
        <w:t>S</w:t>
      </w:r>
      <w:r w:rsidR="0061588E" w:rsidRPr="00DB1785">
        <w:rPr>
          <w:rFonts w:ascii="Calibri Light" w:hAnsi="Calibri Light"/>
        </w:rPr>
        <w:t xml:space="preserve">ample with </w:t>
      </w:r>
      <w:r w:rsidR="002049C7">
        <w:rPr>
          <w:rFonts w:ascii="Calibri Light" w:hAnsi="Calibri Light"/>
        </w:rPr>
        <w:t>R</w:t>
      </w:r>
      <w:r w:rsidR="0061588E" w:rsidRPr="00DB1785">
        <w:rPr>
          <w:rFonts w:ascii="Calibri Light" w:hAnsi="Calibri Light"/>
        </w:rPr>
        <w:t>espect to</w:t>
      </w:r>
      <w:r w:rsidR="00DB1785">
        <w:rPr>
          <w:rFonts w:ascii="Calibri Light" w:hAnsi="Calibri Light"/>
        </w:rPr>
        <w:t xml:space="preserve"> </w:t>
      </w:r>
      <w:r w:rsidR="002049C7">
        <w:rPr>
          <w:rFonts w:ascii="Calibri Light" w:hAnsi="Calibri Light"/>
        </w:rPr>
        <w:t>O</w:t>
      </w:r>
      <w:r w:rsidR="00DB1785">
        <w:rPr>
          <w:rFonts w:ascii="Calibri Light" w:hAnsi="Calibri Light"/>
        </w:rPr>
        <w:t xml:space="preserve">ptical </w:t>
      </w:r>
      <w:r w:rsidR="002049C7">
        <w:rPr>
          <w:rFonts w:ascii="Calibri Light" w:hAnsi="Calibri Light"/>
        </w:rPr>
        <w:t>F</w:t>
      </w:r>
      <w:r w:rsidR="00DB1785">
        <w:rPr>
          <w:rFonts w:ascii="Calibri Light" w:hAnsi="Calibri Light"/>
        </w:rPr>
        <w:t xml:space="preserve">iber </w:t>
      </w:r>
      <w:r w:rsidR="002049C7">
        <w:rPr>
          <w:rFonts w:ascii="Calibri Light" w:hAnsi="Calibri Light"/>
        </w:rPr>
        <w:t>C</w:t>
      </w:r>
      <w:r w:rsidR="00DB1785">
        <w:rPr>
          <w:rFonts w:ascii="Calibri Light" w:hAnsi="Calibri Light"/>
        </w:rPr>
        <w:t xml:space="preserve">able </w:t>
      </w:r>
      <w:r w:rsidR="002049C7">
        <w:rPr>
          <w:rFonts w:ascii="Calibri Light" w:hAnsi="Calibri Light"/>
        </w:rPr>
        <w:t>P</w:t>
      </w:r>
      <w:r w:rsidR="00DB1785">
        <w:rPr>
          <w:rFonts w:ascii="Calibri Light" w:hAnsi="Calibri Light"/>
        </w:rPr>
        <w:t>roduction</w:t>
      </w:r>
      <w:r w:rsidR="0061588E" w:rsidRPr="00DB1785">
        <w:rPr>
          <w:rFonts w:ascii="Calibri Light" w:hAnsi="Calibri Light"/>
        </w:rPr>
        <w:t>)</w:t>
      </w:r>
      <w:r w:rsidRPr="00DB1785">
        <w:rPr>
          <w:rFonts w:ascii="Calibri Light" w:hAnsi="Calibri Light"/>
        </w:rPr>
        <w:t>; Mubea Fahrwerksfedern GmbH, Německo (Mischungsanalyse an Honda Civic Langern, Mischung für Klebbare Federauflagen - Stufe A, Mischungsentwicklung Honda)</w:t>
      </w:r>
      <w:r w:rsidR="002049C7">
        <w:rPr>
          <w:rFonts w:ascii="Calibri Light" w:hAnsi="Calibri Light"/>
        </w:rPr>
        <w:t>.</w:t>
      </w:r>
    </w:p>
    <w:p w14:paraId="3CB24BFE" w14:textId="77777777" w:rsidR="00DB1785" w:rsidRDefault="002A141F" w:rsidP="001D3088">
      <w:pPr>
        <w:spacing w:after="0"/>
        <w:jc w:val="both"/>
        <w:rPr>
          <w:rFonts w:ascii="Calibri Light" w:hAnsi="Calibri Light"/>
          <w:u w:val="single"/>
        </w:rPr>
      </w:pPr>
      <w:r w:rsidRPr="00DB1785">
        <w:rPr>
          <w:rFonts w:ascii="Calibri Light" w:hAnsi="Calibri Light"/>
          <w:u w:val="single"/>
        </w:rPr>
        <w:t>Nejvýznamnější projekty v rámci spolupráce s tuzemskými firmami realizované v období 2013</w:t>
      </w:r>
      <w:r w:rsidR="00DB1785">
        <w:rPr>
          <w:rFonts w:ascii="Calibri Light" w:hAnsi="Calibri Light"/>
          <w:u w:val="single"/>
        </w:rPr>
        <w:t xml:space="preserve"> </w:t>
      </w:r>
      <w:r w:rsidRPr="00DB1785">
        <w:rPr>
          <w:rFonts w:ascii="Calibri Light" w:hAnsi="Calibri Light"/>
          <w:u w:val="single"/>
        </w:rPr>
        <w:t>-</w:t>
      </w:r>
      <w:r w:rsidR="00DB1785">
        <w:rPr>
          <w:rFonts w:ascii="Calibri Light" w:hAnsi="Calibri Light"/>
          <w:u w:val="single"/>
        </w:rPr>
        <w:t xml:space="preserve"> </w:t>
      </w:r>
      <w:r w:rsidRPr="00DB1785">
        <w:rPr>
          <w:rFonts w:ascii="Calibri Light" w:hAnsi="Calibri Light"/>
          <w:u w:val="single"/>
        </w:rPr>
        <w:t>2017:</w:t>
      </w:r>
      <w:r w:rsidRPr="00DB1785">
        <w:rPr>
          <w:rFonts w:ascii="Calibri Light" w:hAnsi="Calibri Light"/>
        </w:rPr>
        <w:br/>
      </w:r>
      <w:r w:rsidRPr="00DB1785">
        <w:rPr>
          <w:rFonts w:ascii="Calibri Light" w:hAnsi="Calibri Light"/>
        </w:rPr>
        <w:br/>
      </w:r>
      <w:r w:rsidRPr="00DB1785">
        <w:rPr>
          <w:rFonts w:ascii="Calibri Light" w:hAnsi="Calibri Light"/>
          <w:u w:val="single"/>
        </w:rPr>
        <w:t>Název firmy/společnosti:</w:t>
      </w:r>
    </w:p>
    <w:p w14:paraId="28B96AE6" w14:textId="1F7A936F" w:rsidR="00373E95" w:rsidRPr="00DB1785" w:rsidRDefault="002A141F" w:rsidP="00DB1785">
      <w:pPr>
        <w:spacing w:before="120" w:after="120"/>
        <w:jc w:val="both"/>
        <w:rPr>
          <w:rFonts w:ascii="Calibri Light" w:hAnsi="Calibri Light"/>
        </w:rPr>
      </w:pPr>
      <w:r w:rsidRPr="00DB1785">
        <w:rPr>
          <w:rFonts w:ascii="Calibri Light" w:hAnsi="Calibri Light"/>
        </w:rPr>
        <w:t>Continental Baru</w:t>
      </w:r>
      <w:r w:rsidR="00DB1785">
        <w:rPr>
          <w:rFonts w:ascii="Calibri Light" w:hAnsi="Calibri Light"/>
        </w:rPr>
        <w:t>m s.r.o.; Mitas a.</w:t>
      </w:r>
      <w:r w:rsidRPr="00DB1785">
        <w:rPr>
          <w:rFonts w:ascii="Calibri Light" w:hAnsi="Calibri Light"/>
        </w:rPr>
        <w:t>s.</w:t>
      </w:r>
      <w:r w:rsidR="00DB1785">
        <w:rPr>
          <w:rFonts w:ascii="Calibri Light" w:hAnsi="Calibri Light"/>
        </w:rPr>
        <w:t>;</w:t>
      </w:r>
      <w:r w:rsidRPr="00DB1785">
        <w:rPr>
          <w:rFonts w:ascii="Calibri Light" w:hAnsi="Calibri Light"/>
        </w:rPr>
        <w:t xml:space="preserve"> Silon s.r.o.</w:t>
      </w:r>
      <w:r w:rsidR="00DB1785">
        <w:rPr>
          <w:rFonts w:ascii="Calibri Light" w:hAnsi="Calibri Light"/>
        </w:rPr>
        <w:t>;</w:t>
      </w:r>
      <w:r w:rsidRPr="00DB1785">
        <w:rPr>
          <w:rFonts w:ascii="Calibri Light" w:hAnsi="Calibri Light"/>
        </w:rPr>
        <w:t xml:space="preserve"> Continental Matador Truck Tires s.r.o.</w:t>
      </w:r>
      <w:r w:rsidR="00DB1785">
        <w:rPr>
          <w:rFonts w:ascii="Calibri Light" w:hAnsi="Calibri Light"/>
        </w:rPr>
        <w:t>;</w:t>
      </w:r>
      <w:r w:rsidRPr="00DB1785">
        <w:rPr>
          <w:rFonts w:ascii="Calibri Light" w:hAnsi="Calibri Light"/>
        </w:rPr>
        <w:t xml:space="preserve"> Continental Automotive Czech Republic s.r.o.; Audia Plastics s.r.o.; Austin Detonator s.r.o.</w:t>
      </w:r>
      <w:r w:rsidR="00DB1785">
        <w:rPr>
          <w:rFonts w:ascii="Calibri Light" w:hAnsi="Calibri Light"/>
        </w:rPr>
        <w:t>;</w:t>
      </w:r>
      <w:r w:rsidRPr="00DB1785">
        <w:rPr>
          <w:rFonts w:ascii="Calibri Light" w:hAnsi="Calibri Light"/>
        </w:rPr>
        <w:t xml:space="preserve"> D PLAST a.s.; Institut pro testování a certifikaci, a.s.; GRANITOL a.s.; Dura-Line CT s.r.o.; Spur a.s.; Henniges Hra</w:t>
      </w:r>
      <w:r w:rsidR="00DB1785">
        <w:rPr>
          <w:rFonts w:ascii="Calibri Light" w:hAnsi="Calibri Light"/>
        </w:rPr>
        <w:t>nice s.r.o.; Pegas Nonwovens s.r.</w:t>
      </w:r>
      <w:r w:rsidRPr="00DB1785">
        <w:rPr>
          <w:rFonts w:ascii="Calibri Light" w:hAnsi="Calibri Light"/>
        </w:rPr>
        <w:t>o.; KASKO spol. s r.</w:t>
      </w:r>
      <w:r w:rsidR="00DB1785">
        <w:rPr>
          <w:rFonts w:ascii="Calibri Light" w:hAnsi="Calibri Light"/>
        </w:rPr>
        <w:t>o.; Riocath Medical Devices, a.</w:t>
      </w:r>
      <w:r w:rsidRPr="00DB1785">
        <w:rPr>
          <w:rFonts w:ascii="Calibri Light" w:hAnsi="Calibri Light"/>
        </w:rPr>
        <w:t>s.; PARZLICH s.r</w:t>
      </w:r>
      <w:r w:rsidR="00DB1785">
        <w:rPr>
          <w:rFonts w:ascii="Calibri Light" w:hAnsi="Calibri Light"/>
        </w:rPr>
        <w:t xml:space="preserve">.o.; Hranipex Czech Republic k. </w:t>
      </w:r>
      <w:r w:rsidRPr="00DB1785">
        <w:rPr>
          <w:rFonts w:ascii="Calibri Light" w:hAnsi="Calibri Light"/>
        </w:rPr>
        <w:t>s.; Holík International s.r.</w:t>
      </w:r>
      <w:r w:rsidR="00DB1785">
        <w:rPr>
          <w:rFonts w:ascii="Calibri Light" w:hAnsi="Calibri Light"/>
        </w:rPr>
        <w:t>o.; Compuplast International a.</w:t>
      </w:r>
      <w:r w:rsidRPr="00DB1785">
        <w:rPr>
          <w:rFonts w:ascii="Calibri Light" w:hAnsi="Calibri Light"/>
        </w:rPr>
        <w:t>s.; WALMO CZ s.r.o.; Maloun, s.r.o.; Smartplast, s.r.o.; Profily, s.r.o.; fgFORTE s.r.o.; EFFBE – CZ s.r.o.; RPG Recycling, s.r.o.; GELPO, s.r.o.; EPS, s.r.o.</w:t>
      </w:r>
      <w:r w:rsidR="00DB1785">
        <w:rPr>
          <w:rFonts w:ascii="Calibri Light" w:hAnsi="Calibri Light"/>
        </w:rPr>
        <w:t>; PRL Polymer Research Lab., s.r.o.; MouldPro s.r.</w:t>
      </w:r>
      <w:r w:rsidRPr="00DB1785">
        <w:rPr>
          <w:rFonts w:ascii="Calibri Light" w:hAnsi="Calibri Light"/>
        </w:rPr>
        <w:t>o. Zlín; Plastikářský klastr</w:t>
      </w:r>
      <w:r w:rsidR="00DB1785">
        <w:rPr>
          <w:rFonts w:ascii="Calibri Light" w:hAnsi="Calibri Light"/>
        </w:rPr>
        <w:t>, z.s.; ELLA-CS, s.r.</w:t>
      </w:r>
      <w:r w:rsidRPr="00DB1785">
        <w:rPr>
          <w:rFonts w:ascii="Calibri Light" w:hAnsi="Calibri Light"/>
        </w:rPr>
        <w:t>o.; LC Tools s</w:t>
      </w:r>
      <w:r w:rsidR="00DB1785">
        <w:rPr>
          <w:rFonts w:ascii="Calibri Light" w:hAnsi="Calibri Light"/>
        </w:rPr>
        <w:t>.r.o.; Medetron s.r.</w:t>
      </w:r>
      <w:r w:rsidRPr="00DB1785">
        <w:rPr>
          <w:rFonts w:ascii="Calibri Light" w:hAnsi="Calibri Light"/>
        </w:rPr>
        <w:t>o.; Moravsko</w:t>
      </w:r>
      <w:r w:rsidR="00DB1785">
        <w:rPr>
          <w:rFonts w:ascii="Calibri Light" w:hAnsi="Calibri Light"/>
        </w:rPr>
        <w:t>slezský automobilový klastr, z.</w:t>
      </w:r>
      <w:r w:rsidRPr="00DB1785">
        <w:rPr>
          <w:rFonts w:ascii="Calibri Light" w:hAnsi="Calibri Light"/>
        </w:rPr>
        <w:t>s.; B</w:t>
      </w:r>
      <w:r w:rsidR="00DB1785">
        <w:rPr>
          <w:rFonts w:ascii="Calibri Light" w:hAnsi="Calibri Light"/>
        </w:rPr>
        <w:t>entech Sp. z o. o.; IDEA AIR s.r.o.; Promens a.</w:t>
      </w:r>
      <w:r w:rsidRPr="00DB1785">
        <w:rPr>
          <w:rFonts w:ascii="Calibri Light" w:hAnsi="Calibri Light"/>
        </w:rPr>
        <w:t>s.; HD GEO</w:t>
      </w:r>
      <w:r w:rsidR="00DB1785">
        <w:rPr>
          <w:rFonts w:ascii="Calibri Light" w:hAnsi="Calibri Light"/>
        </w:rPr>
        <w:t xml:space="preserve"> s.r.o.; MAG45 s.r.o.; KOWA, s.r.o.; Via Alta a.</w:t>
      </w:r>
      <w:r w:rsidRPr="00DB1785">
        <w:rPr>
          <w:rFonts w:ascii="Calibri Light" w:hAnsi="Calibri Light"/>
        </w:rPr>
        <w:t>s.</w:t>
      </w:r>
      <w:r w:rsidRPr="00DB1785">
        <w:rPr>
          <w:rFonts w:ascii="Calibri Light" w:hAnsi="Calibri Light"/>
        </w:rPr>
        <w:br/>
      </w:r>
    </w:p>
    <w:p w14:paraId="6ACB43B1" w14:textId="789C43DC" w:rsidR="00D50F6A" w:rsidRDefault="00D50F6A" w:rsidP="000855AE">
      <w:pPr>
        <w:spacing w:before="120" w:after="120"/>
        <w:rPr>
          <w:ins w:id="1" w:author="utb" w:date="2019-09-09T16:31:00Z"/>
          <w:rFonts w:ascii="Calibri Light" w:hAnsi="Calibri Light"/>
          <w:u w:val="single"/>
        </w:rPr>
      </w:pPr>
    </w:p>
    <w:p w14:paraId="512FAA25" w14:textId="4CEAE7CB" w:rsidR="002A141F" w:rsidRPr="00DB1785" w:rsidRDefault="002A141F" w:rsidP="000855AE">
      <w:pPr>
        <w:spacing w:before="120" w:after="120"/>
        <w:rPr>
          <w:rFonts w:ascii="Calibri Light" w:hAnsi="Calibri Light"/>
          <w:u w:val="single"/>
        </w:rPr>
      </w:pPr>
      <w:r w:rsidRPr="00DB1785">
        <w:rPr>
          <w:rFonts w:ascii="Calibri Light" w:hAnsi="Calibri Light"/>
          <w:u w:val="single"/>
        </w:rPr>
        <w:lastRenderedPageBreak/>
        <w:t xml:space="preserve">Název </w:t>
      </w:r>
      <w:r w:rsidR="00A91F9A" w:rsidRPr="00DB1785">
        <w:rPr>
          <w:rFonts w:ascii="Calibri Light" w:hAnsi="Calibri Light"/>
          <w:u w:val="single"/>
        </w:rPr>
        <w:t>projektu</w:t>
      </w:r>
      <w:r w:rsidRPr="00DB1785">
        <w:rPr>
          <w:rFonts w:ascii="Calibri Light" w:hAnsi="Calibri Light"/>
          <w:u w:val="single"/>
        </w:rPr>
        <w:t>:</w:t>
      </w:r>
    </w:p>
    <w:p w14:paraId="4D4600D2" w14:textId="3CAE88AA" w:rsidR="00A91F9A" w:rsidRDefault="00A91F9A" w:rsidP="00DB1785">
      <w:pPr>
        <w:spacing w:before="120" w:after="120"/>
        <w:jc w:val="both"/>
        <w:rPr>
          <w:rFonts w:ascii="Times New Roman" w:hAnsi="Times New Roman"/>
          <w:spacing w:val="-2"/>
          <w:u w:val="single"/>
        </w:rPr>
      </w:pPr>
      <w:r w:rsidRPr="00DB1785">
        <w:rPr>
          <w:rFonts w:ascii="Calibri Light" w:hAnsi="Calibri Light"/>
        </w:rPr>
        <w:t xml:space="preserve">Stanovení degradačních charakteristik polymerních tavenin na vzorcích v závislosti na čase; Reologické hodnocení polymerních vzorků s ohledem na tahové charakteristiky speciálních folií; Interakce složek gumárenských směsí; Technologie nanášení lepidla při výrobě membránových rukavic; Optimalizace teplotního chování inovovaných polymerních směsí; Inovace softwaru pro modelování zpracovatelských procesů polymerních materiálů; 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materiálová charakteristika gumy; Analýza vlastností polymerních materiálů pro automobilový průmysl; Příprava zkušebních 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 Materiálová charakterizace gumy; Příprava a testování vzorků pro projekt "Plastr 2015";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w:t>
      </w:r>
      <w:r w:rsidR="002049C7">
        <w:rPr>
          <w:rFonts w:ascii="Calibri Light" w:hAnsi="Calibri Light"/>
        </w:rPr>
        <w:t>analyzovaného problému; Weather</w:t>
      </w:r>
      <w:r w:rsidRPr="00DB1785">
        <w:rPr>
          <w:rFonts w:ascii="Calibri Light" w:hAnsi="Calibri Light"/>
        </w:rPr>
        <w:t xml:space="preserve"> a</w:t>
      </w:r>
      <w:r w:rsidR="002049C7">
        <w:rPr>
          <w:rFonts w:ascii="Calibri Light" w:hAnsi="Calibri Light"/>
        </w:rPr>
        <w:t>nd</w:t>
      </w:r>
      <w:r w:rsidRPr="00DB1785">
        <w:rPr>
          <w:rFonts w:ascii="Calibri Light" w:hAnsi="Calibri Light"/>
        </w:rPr>
        <w:t xml:space="preserve"> tensile testing of PP strings; Vypracování počáteční studie; Příprava extrudovaných zkušebních vzorků; Měření útlumových vlastností PU; Testování materiálů; Měření molekulové hmotnosti vzorků BD stentů pomocí gel.</w:t>
      </w:r>
      <w:r w:rsidR="002049C7">
        <w:rPr>
          <w:rFonts w:ascii="Calibri Light" w:hAnsi="Calibri Light"/>
        </w:rPr>
        <w:t xml:space="preserve"> </w:t>
      </w:r>
      <w:r w:rsidRPr="00DB1785">
        <w:rPr>
          <w:rFonts w:ascii="Calibri Light" w:hAnsi="Calibri Light"/>
        </w:rPr>
        <w:t>permeač.</w:t>
      </w:r>
      <w:r w:rsidR="002049C7">
        <w:rPr>
          <w:rFonts w:ascii="Calibri Light" w:hAnsi="Calibri Light"/>
        </w:rPr>
        <w:t xml:space="preserve"> </w:t>
      </w:r>
      <w:r w:rsidRPr="00DB1785">
        <w:rPr>
          <w:rFonts w:ascii="Calibri Light" w:hAnsi="Calibri Light"/>
        </w:rPr>
        <w:t xml:space="preserve">chromatografie; Studie uvolňování metanolu, studie průběhu vytvrzování elast. tmelu, FT-IR analýza vzorků tmelu; Provádění pilotních a poloprovozních testů (Smlouva zpracování odpadů); Pro projekt "Plastr 2015" zkoušky: dle normy PV 3930 "účinky podnebí ve vlhkém a teplém klima", dle PV 3929 "účinky podnebí v suchém a horkém klima"; Vypracování metodiky vstupní kontroly Surlynu; Předání výsledků, dat a senzorů pro detekci vnějších mechanických podnětů; Vyhodnocení struktury vstřikovaného výrobku; Pro projekt "Plastr 2015" návrh nových náhrad koncentrátu včetně přípravy finální receptury pro antistatickou 2 vrstvou fólii; Sensor array for detection; Výsledky 2. etapy </w:t>
      </w:r>
      <w:r w:rsidRPr="00DB1785">
        <w:rPr>
          <w:rFonts w:ascii="Calibri Light" w:hAnsi="Calibri Light"/>
        </w:rPr>
        <w:lastRenderedPageBreak/>
        <w:t>vývojových aktivit souvisejících s přípravou vzorků polymerní receptury pro hrany lepené horkým vzduchem; CAE analýzy zaformování, umístění vtoku a plnění u dodaných 3D modelů; zpracování výsledků pro následnou prezentaci; Vypracování rešerše stávajících možností v oblasti kontinuálního dávkování vysoce plněných materiálů s vysokou mírou abraze se zaměřením na z</w:t>
      </w:r>
      <w:r w:rsidR="00DB1785">
        <w:rPr>
          <w:rFonts w:ascii="Calibri Light" w:hAnsi="Calibri Light"/>
        </w:rPr>
        <w:t>pracování odpadního PET a písku.</w:t>
      </w:r>
    </w:p>
    <w:p w14:paraId="0B015991" w14:textId="77777777" w:rsidR="00A91F9A" w:rsidRPr="004519F5" w:rsidRDefault="00A91F9A" w:rsidP="000855AE">
      <w:pPr>
        <w:spacing w:before="120" w:after="120"/>
        <w:rPr>
          <w:rFonts w:ascii="Calibri Light" w:hAnsi="Calibri Light"/>
        </w:rPr>
      </w:pPr>
    </w:p>
    <w:p w14:paraId="1E221469" w14:textId="77777777" w:rsidR="009E517D" w:rsidRPr="004519F5" w:rsidRDefault="009E517D" w:rsidP="00155275">
      <w:pPr>
        <w:pStyle w:val="Heading3"/>
      </w:pPr>
      <w:r w:rsidRPr="004519F5">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5502A1C1" w14:textId="4F71634F" w:rsidR="008E0501" w:rsidRPr="00DB1785" w:rsidRDefault="00880B82" w:rsidP="2D38A6F6">
      <w:pPr>
        <w:spacing w:before="120" w:after="120"/>
        <w:jc w:val="both"/>
        <w:rPr>
          <w:rFonts w:ascii="Calibri Light" w:hAnsi="Calibri Light"/>
        </w:rPr>
      </w:pPr>
      <w:r w:rsidRPr="00DB1785">
        <w:rPr>
          <w:rFonts w:ascii="Calibri Light" w:hAnsi="Calibri Light"/>
        </w:rPr>
        <w:t>Významní odborníc</w:t>
      </w:r>
      <w:r w:rsidR="00DB1785">
        <w:rPr>
          <w:rFonts w:ascii="Calibri Light" w:hAnsi="Calibri Light"/>
        </w:rPr>
        <w:t>i</w:t>
      </w:r>
      <w:r w:rsidR="008E0501" w:rsidRPr="00DB1785">
        <w:rPr>
          <w:rFonts w:ascii="Calibri Light" w:hAnsi="Calibri Light"/>
        </w:rPr>
        <w:t xml:space="preserve"> z praxe se zapojují do studijního programu Technologie makromolekulárních látek </w:t>
      </w:r>
      <w:r w:rsidR="004439A5" w:rsidRPr="00DB1785">
        <w:rPr>
          <w:rFonts w:ascii="Calibri Light" w:hAnsi="Calibri Light"/>
        </w:rPr>
        <w:t xml:space="preserve">zejména </w:t>
      </w:r>
      <w:r w:rsidR="00247CDD" w:rsidRPr="00DB1785">
        <w:rPr>
          <w:rFonts w:ascii="Calibri Light" w:hAnsi="Calibri Light"/>
        </w:rPr>
        <w:t>v roli školitelů</w:t>
      </w:r>
      <w:r w:rsidRPr="00DB1785">
        <w:rPr>
          <w:rFonts w:ascii="Calibri Light" w:hAnsi="Calibri Light"/>
        </w:rPr>
        <w:t xml:space="preserve">, </w:t>
      </w:r>
      <w:r w:rsidR="00247CDD" w:rsidRPr="00DB1785">
        <w:rPr>
          <w:rFonts w:ascii="Calibri Light" w:hAnsi="Calibri Light"/>
        </w:rPr>
        <w:t>konzultantů</w:t>
      </w:r>
      <w:r w:rsidRPr="00DB1785">
        <w:rPr>
          <w:rFonts w:ascii="Calibri Light" w:hAnsi="Calibri Light"/>
        </w:rPr>
        <w:t xml:space="preserve"> </w:t>
      </w:r>
      <w:r w:rsidR="00247CDD" w:rsidRPr="00DB1785">
        <w:rPr>
          <w:rFonts w:ascii="Calibri Light" w:hAnsi="Calibri Light"/>
        </w:rPr>
        <w:t xml:space="preserve">či </w:t>
      </w:r>
      <w:r w:rsidRPr="00DB1785">
        <w:rPr>
          <w:rFonts w:ascii="Calibri Light" w:hAnsi="Calibri Light"/>
        </w:rPr>
        <w:t xml:space="preserve">jako zkoušející </w:t>
      </w:r>
      <w:r w:rsidR="00A328A3" w:rsidRPr="00DB1785">
        <w:rPr>
          <w:rFonts w:ascii="Calibri Light" w:hAnsi="Calibri Light"/>
        </w:rPr>
        <w:t xml:space="preserve">doktorských předmětů. Mohou se tak s ohledem na jejich specializaci podílet </w:t>
      </w:r>
      <w:r w:rsidR="0093122F" w:rsidRPr="00DB1785">
        <w:rPr>
          <w:rFonts w:ascii="Calibri Light" w:hAnsi="Calibri Light"/>
        </w:rPr>
        <w:t xml:space="preserve">na </w:t>
      </w:r>
      <w:r w:rsidR="00F41A7A" w:rsidRPr="00DB1785">
        <w:rPr>
          <w:rFonts w:ascii="Calibri Light" w:hAnsi="Calibri Light"/>
        </w:rPr>
        <w:t xml:space="preserve">individuální </w:t>
      </w:r>
      <w:r w:rsidR="0093122F" w:rsidRPr="00DB1785">
        <w:rPr>
          <w:rFonts w:ascii="Calibri Light" w:hAnsi="Calibri Light"/>
        </w:rPr>
        <w:t xml:space="preserve">výuce </w:t>
      </w:r>
      <w:r w:rsidR="00A328A3" w:rsidRPr="00DB1785">
        <w:rPr>
          <w:rFonts w:ascii="Calibri Light" w:hAnsi="Calibri Light"/>
        </w:rPr>
        <w:t xml:space="preserve">odpovídajícího </w:t>
      </w:r>
      <w:r w:rsidR="0093122F" w:rsidRPr="00DB1785">
        <w:rPr>
          <w:rFonts w:ascii="Calibri Light" w:hAnsi="Calibri Light"/>
        </w:rPr>
        <w:t>předmět</w:t>
      </w:r>
      <w:r w:rsidR="00A328A3" w:rsidRPr="00DB1785">
        <w:rPr>
          <w:rFonts w:ascii="Calibri Light" w:hAnsi="Calibri Light"/>
        </w:rPr>
        <w:t>u</w:t>
      </w:r>
      <w:r w:rsidR="0093122F" w:rsidRPr="00DB1785">
        <w:rPr>
          <w:rFonts w:ascii="Calibri Light" w:hAnsi="Calibri Light"/>
        </w:rPr>
        <w:t xml:space="preserve"> </w:t>
      </w:r>
      <w:r w:rsidR="008E0501" w:rsidRPr="00DB1785">
        <w:rPr>
          <w:rFonts w:ascii="Calibri Light" w:hAnsi="Calibri Light"/>
        </w:rPr>
        <w:t>doktorského studia</w:t>
      </w:r>
      <w:r w:rsidR="00F41A7A" w:rsidRPr="00DB1785">
        <w:rPr>
          <w:rFonts w:ascii="Calibri Light" w:hAnsi="Calibri Light"/>
        </w:rPr>
        <w:t xml:space="preserve">, </w:t>
      </w:r>
      <w:r w:rsidR="008E0501" w:rsidRPr="00DB1785">
        <w:rPr>
          <w:rFonts w:ascii="Calibri Light" w:hAnsi="Calibri Light"/>
        </w:rPr>
        <w:t>doporuč</w:t>
      </w:r>
      <w:r w:rsidR="00F41A7A" w:rsidRPr="00DB1785">
        <w:rPr>
          <w:rFonts w:ascii="Calibri Light" w:hAnsi="Calibri Light"/>
        </w:rPr>
        <w:t>ovat</w:t>
      </w:r>
      <w:r w:rsidR="008E0501" w:rsidRPr="00DB1785">
        <w:rPr>
          <w:rFonts w:ascii="Calibri Light" w:hAnsi="Calibri Light"/>
        </w:rPr>
        <w:t xml:space="preserve"> literatur</w:t>
      </w:r>
      <w:r w:rsidR="00F41A7A" w:rsidRPr="00DB1785">
        <w:rPr>
          <w:rFonts w:ascii="Calibri Light" w:hAnsi="Calibri Light"/>
        </w:rPr>
        <w:t>u a</w:t>
      </w:r>
      <w:r w:rsidR="008E0501" w:rsidRPr="00DB1785">
        <w:rPr>
          <w:rFonts w:ascii="Calibri Light" w:hAnsi="Calibri Light"/>
        </w:rPr>
        <w:t xml:space="preserve"> podpůrné materiály zohledňují</w:t>
      </w:r>
      <w:r w:rsidR="00FF4A5A" w:rsidRPr="00DB1785">
        <w:rPr>
          <w:rFonts w:ascii="Calibri Light" w:hAnsi="Calibri Light"/>
        </w:rPr>
        <w:t>cí</w:t>
      </w:r>
      <w:r w:rsidR="008E0501" w:rsidRPr="00DB1785">
        <w:rPr>
          <w:rFonts w:ascii="Calibri Light" w:hAnsi="Calibri Light"/>
        </w:rPr>
        <w:t xml:space="preserve"> konkrétní zaměření disertační práce</w:t>
      </w:r>
      <w:r w:rsidR="0073112A" w:rsidRPr="00DB1785">
        <w:rPr>
          <w:rFonts w:ascii="Calibri Light" w:hAnsi="Calibri Light"/>
        </w:rPr>
        <w:t xml:space="preserve"> a</w:t>
      </w:r>
      <w:r w:rsidR="00A328A3" w:rsidRPr="00DB1785">
        <w:rPr>
          <w:rFonts w:ascii="Calibri Light" w:hAnsi="Calibri Light"/>
        </w:rPr>
        <w:t xml:space="preserve"> zajišťovat zkoušení daného předmětu</w:t>
      </w:r>
      <w:r w:rsidR="008E0501" w:rsidRPr="00DB1785">
        <w:rPr>
          <w:rFonts w:ascii="Calibri Light" w:hAnsi="Calibri Light"/>
        </w:rPr>
        <w:t>.</w:t>
      </w:r>
      <w:r w:rsidR="00A328A3" w:rsidRPr="00DB1785">
        <w:rPr>
          <w:rFonts w:ascii="Calibri Light" w:hAnsi="Calibri Light"/>
        </w:rPr>
        <w:t xml:space="preserve"> Tito významní odborníci z praxe </w:t>
      </w:r>
      <w:r w:rsidR="0073112A" w:rsidRPr="00DB1785">
        <w:rPr>
          <w:rFonts w:ascii="Calibri Light" w:hAnsi="Calibri Light"/>
        </w:rPr>
        <w:t xml:space="preserve">mohou Oborové radě </w:t>
      </w:r>
      <w:r w:rsidR="00A328A3" w:rsidRPr="00DB1785">
        <w:rPr>
          <w:rFonts w:ascii="Calibri Light" w:hAnsi="Calibri Light"/>
        </w:rPr>
        <w:t xml:space="preserve">navrhovat změny v příslušných odborných předmětech tak, aby doktorand získal dostatečnou základnu odpovídající současnému stavu poznání </w:t>
      </w:r>
      <w:r w:rsidR="0073112A" w:rsidRPr="00DB1785">
        <w:rPr>
          <w:rFonts w:ascii="Calibri Light" w:hAnsi="Calibri Light"/>
        </w:rPr>
        <w:t xml:space="preserve"> a nejnovějším trendům </w:t>
      </w:r>
      <w:r w:rsidR="00A328A3" w:rsidRPr="00DB1785">
        <w:rPr>
          <w:rFonts w:ascii="Calibri Light" w:hAnsi="Calibri Light"/>
        </w:rPr>
        <w:t>v</w:t>
      </w:r>
      <w:r w:rsidR="0073112A" w:rsidRPr="00DB1785">
        <w:rPr>
          <w:rFonts w:ascii="Calibri Light" w:hAnsi="Calibri Light"/>
        </w:rPr>
        <w:t xml:space="preserve"> dané </w:t>
      </w:r>
      <w:r w:rsidR="00A328A3" w:rsidRPr="00DB1785">
        <w:rPr>
          <w:rFonts w:ascii="Calibri Light" w:hAnsi="Calibri Light"/>
        </w:rPr>
        <w:t>oblasti.</w:t>
      </w:r>
      <w:r w:rsidR="0073112A" w:rsidRPr="00DB1785">
        <w:rPr>
          <w:rFonts w:ascii="Calibri Light" w:hAnsi="Calibri Light"/>
        </w:rPr>
        <w:t xml:space="preserve"> </w:t>
      </w:r>
      <w:r w:rsidR="00665AA5" w:rsidRPr="00DB1785">
        <w:rPr>
          <w:rFonts w:ascii="Calibri Light" w:hAnsi="Calibri Light"/>
        </w:rPr>
        <w:t>Mezi takové odborníky patří např. doc. Dr. Ing. Vladimír Pavlínek (5M, s.r.o.</w:t>
      </w:r>
      <w:r w:rsidR="00DB1785">
        <w:rPr>
          <w:rFonts w:ascii="Calibri Light" w:hAnsi="Calibri Light"/>
        </w:rPr>
        <w:t>,</w:t>
      </w:r>
      <w:r w:rsidR="00665AA5" w:rsidRPr="00DB1785">
        <w:rPr>
          <w:rFonts w:ascii="Calibri Light" w:hAnsi="Calibri Light"/>
        </w:rPr>
        <w:t xml:space="preserve"> Kunovice), doc. Ing. Martin Obadal, Ph.D. (Borealis Polyolefine GmbH, Linz, Rakousko) či doc. RNDr. Jiří Vlček, CSc. (Compuplast International a.s.</w:t>
      </w:r>
      <w:r w:rsidR="00DB1785">
        <w:rPr>
          <w:rFonts w:ascii="Calibri Light" w:hAnsi="Calibri Light"/>
        </w:rPr>
        <w:t>, Zlín</w:t>
      </w:r>
      <w:r w:rsidR="00665AA5" w:rsidRPr="00DB1785">
        <w:rPr>
          <w:rFonts w:ascii="Calibri Light" w:hAnsi="Calibri Light"/>
        </w:rPr>
        <w:t>)</w:t>
      </w:r>
      <w:r w:rsidR="0043078E" w:rsidRPr="00DB1785">
        <w:rPr>
          <w:rFonts w:ascii="Calibri Light" w:hAnsi="Calibri Light"/>
        </w:rPr>
        <w:t xml:space="preserve">, </w:t>
      </w:r>
      <w:r w:rsidR="00FF4A5A" w:rsidRPr="00DB1785">
        <w:rPr>
          <w:rFonts w:ascii="Calibri Light" w:hAnsi="Calibri Light"/>
        </w:rPr>
        <w:t xml:space="preserve">kteří již </w:t>
      </w:r>
      <w:r w:rsidR="0043078E" w:rsidRPr="00DB1785">
        <w:rPr>
          <w:rFonts w:ascii="Calibri Light" w:hAnsi="Calibri Light"/>
        </w:rPr>
        <w:t xml:space="preserve">v současné době </w:t>
      </w:r>
      <w:r w:rsidR="00FF4A5A" w:rsidRPr="00DB1785">
        <w:rPr>
          <w:rFonts w:ascii="Calibri Light" w:hAnsi="Calibri Light"/>
        </w:rPr>
        <w:t>působí v</w:t>
      </w:r>
      <w:r w:rsidR="0073112A" w:rsidRPr="00DB1785">
        <w:rPr>
          <w:rFonts w:ascii="Calibri Light" w:hAnsi="Calibri Light"/>
        </w:rPr>
        <w:t>e stávajícím oboru Techn</w:t>
      </w:r>
      <w:r w:rsidR="00FF4A5A" w:rsidRPr="00DB1785">
        <w:rPr>
          <w:rFonts w:ascii="Calibri Light" w:hAnsi="Calibri Light"/>
        </w:rPr>
        <w:t>ologie makromolekulárních látek</w:t>
      </w:r>
      <w:r w:rsidR="0043078E" w:rsidRPr="00DB1785">
        <w:rPr>
          <w:rFonts w:ascii="Calibri Light" w:hAnsi="Calibri Light"/>
        </w:rPr>
        <w:t>, a to</w:t>
      </w:r>
      <w:r w:rsidR="00FF4A5A" w:rsidRPr="00DB1785">
        <w:rPr>
          <w:rFonts w:ascii="Calibri Light" w:hAnsi="Calibri Light"/>
        </w:rPr>
        <w:t xml:space="preserve"> </w:t>
      </w:r>
      <w:r w:rsidR="0073112A" w:rsidRPr="00DB1785">
        <w:rPr>
          <w:rFonts w:ascii="Calibri Light" w:hAnsi="Calibri Light"/>
        </w:rPr>
        <w:t>jako externí školitelé</w:t>
      </w:r>
      <w:r w:rsidR="0043078E" w:rsidRPr="00DB1785">
        <w:rPr>
          <w:rFonts w:ascii="Calibri Light" w:hAnsi="Calibri Light"/>
        </w:rPr>
        <w:t>.</w:t>
      </w:r>
    </w:p>
    <w:p w14:paraId="7F125189" w14:textId="73C6A5A2" w:rsidR="005258CC" w:rsidRPr="004519F5" w:rsidRDefault="005258CC" w:rsidP="2D38A6F6">
      <w:pPr>
        <w:spacing w:before="120" w:after="120"/>
        <w:jc w:val="both"/>
        <w:rPr>
          <w:rFonts w:ascii="Calibri Light" w:hAnsi="Calibri Light"/>
        </w:rPr>
      </w:pPr>
      <w:r w:rsidRPr="004519F5">
        <w:rPr>
          <w:rFonts w:ascii="Calibri Light" w:hAnsi="Calibri Light"/>
        </w:rPr>
        <w:t>Odborníci z praxe jsou pravidelnými členy komisí pro státní doktorské zkoušky, oborové rady i vědecké rady.</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Heading2"/>
      </w:pPr>
      <w:r w:rsidRPr="004519F5">
        <w:t>Podpůrné zdroje a administrativa</w:t>
      </w:r>
      <w:r w:rsidRPr="004519F5">
        <w:rPr>
          <w:b/>
          <w:bCs/>
          <w:color w:val="auto"/>
        </w:rPr>
        <w:t xml:space="preserve"> </w:t>
      </w:r>
    </w:p>
    <w:p w14:paraId="7BA2AA19" w14:textId="77777777" w:rsidR="009E517D" w:rsidRPr="004519F5" w:rsidRDefault="009E517D" w:rsidP="00155275">
      <w:pPr>
        <w:pStyle w:val="Heading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w:t>
      </w:r>
      <w:r w:rsidRPr="004519F5">
        <w:rPr>
          <w:rFonts w:ascii="Calibri Light" w:hAnsi="Calibri Light"/>
        </w:rPr>
        <w:lastRenderedPageBreak/>
        <w:t>na sylabus pak studenti získají detailní popisy jednotlivých předmětů včetně cílů (anotace), požadavků na studenta, obsahu předmětu, vyučovacích a hodnotících metod, získaných způsobilostí.</w:t>
      </w:r>
    </w:p>
    <w:p w14:paraId="1B7370DB" w14:textId="71B9D217" w:rsidR="00C44653" w:rsidRPr="004519F5" w:rsidRDefault="00C44653" w:rsidP="00C44653">
      <w:pPr>
        <w:jc w:val="both"/>
        <w:rPr>
          <w:rFonts w:ascii="Calibri Light" w:hAnsi="Calibri Light"/>
        </w:rPr>
      </w:pPr>
      <w:r w:rsidRPr="004519F5">
        <w:rPr>
          <w:rFonts w:ascii="Calibri Light" w:hAnsi="Calibri Light"/>
        </w:rPr>
        <w:t>Všichni studenti mají umožněn dálkový, časově neomezený přístup k informacím studijní agendy IS/STAG prostřednictvím portálového rozhraní.</w:t>
      </w:r>
      <w:r w:rsidR="00A03D9E" w:rsidRPr="004519F5">
        <w:rPr>
          <w:rStyle w:val="FootnoteReference"/>
          <w:rFonts w:ascii="Calibri Light" w:hAnsi="Calibri Light"/>
        </w:rPr>
        <w:footnoteReference w:id="15"/>
      </w:r>
      <w:r w:rsidRPr="004519F5">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0E3D0CD1"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A03D9E" w:rsidRPr="004519F5">
        <w:rPr>
          <w:rStyle w:val="FootnoteReference"/>
          <w:rFonts w:ascii="Calibri Light" w:eastAsia="Times New Roman" w:hAnsi="Calibri Light"/>
        </w:rPr>
        <w:footnoteReference w:id="16"/>
      </w:r>
      <w:r w:rsidR="00A03D9E" w:rsidRPr="004519F5">
        <w:rPr>
          <w:rFonts w:ascii="Calibri Light" w:eastAsia="Times New Roman" w:hAnsi="Calibri Light"/>
        </w:rPr>
        <w:t>, případně které jsou součástí norem některé z fakult UTB ve Zlíně.</w:t>
      </w:r>
      <w:r w:rsidR="00376A31" w:rsidRPr="004519F5">
        <w:rPr>
          <w:rStyle w:val="FootnoteReference"/>
          <w:rFonts w:ascii="Calibri Light" w:eastAsia="Times New Roman" w:hAnsi="Calibri Light"/>
        </w:rPr>
        <w:footnoteReference w:id="17"/>
      </w:r>
    </w:p>
    <w:p w14:paraId="745A1493" w14:textId="7F03707F" w:rsidR="00802C11" w:rsidRPr="004519F5" w:rsidRDefault="00376A31" w:rsidP="00376A31">
      <w:pPr>
        <w:jc w:val="both"/>
        <w:rPr>
          <w:rFonts w:ascii="Calibri Light" w:eastAsia="Times New Roman" w:hAnsi="Calibri Light"/>
        </w:rPr>
      </w:pPr>
      <w:r w:rsidRPr="004519F5">
        <w:rPr>
          <w:rFonts w:ascii="Calibri Light" w:eastAsia="Times New Roman" w:hAnsi="Calibri Light"/>
        </w:rPr>
        <w:t>Na webových stránkách UTB jsou rovněž k dispozici veškeré relevantní informace týkající se informačních</w:t>
      </w:r>
      <w:r w:rsidR="00802C11" w:rsidRPr="004519F5">
        <w:rPr>
          <w:rFonts w:ascii="Calibri Light" w:eastAsia="Times New Roman" w:hAnsi="Calibri Light"/>
        </w:rPr>
        <w:t xml:space="preserve"> a poradens</w:t>
      </w:r>
      <w:r w:rsidRPr="004519F5">
        <w:rPr>
          <w:rFonts w:ascii="Calibri Light" w:eastAsia="Times New Roman" w:hAnsi="Calibri Light"/>
        </w:rPr>
        <w:t>kých</w:t>
      </w:r>
      <w:r w:rsidR="00802C11" w:rsidRPr="004519F5">
        <w:rPr>
          <w:rFonts w:ascii="Calibri Light" w:eastAsia="Times New Roman" w:hAnsi="Calibri Light"/>
        </w:rPr>
        <w:t xml:space="preserve"> služ</w:t>
      </w:r>
      <w:r w:rsidRPr="004519F5">
        <w:rPr>
          <w:rFonts w:ascii="Calibri Light" w:eastAsia="Times New Roman" w:hAnsi="Calibri Light"/>
        </w:rPr>
        <w:t>e</w:t>
      </w:r>
      <w:r w:rsidR="00802C11" w:rsidRPr="004519F5">
        <w:rPr>
          <w:rFonts w:ascii="Calibri Light" w:eastAsia="Times New Roman" w:hAnsi="Calibri Light"/>
        </w:rPr>
        <w:t>b</w:t>
      </w:r>
      <w:r w:rsidRPr="004519F5">
        <w:rPr>
          <w:rFonts w:ascii="Calibri Light" w:eastAsia="Times New Roman" w:hAnsi="Calibri Light"/>
        </w:rPr>
        <w:t xml:space="preserve"> souvisejících</w:t>
      </w:r>
      <w:r w:rsidR="00802C11" w:rsidRPr="004519F5">
        <w:rPr>
          <w:rFonts w:ascii="Calibri Light" w:eastAsia="Times New Roman" w:hAnsi="Calibri Light"/>
        </w:rPr>
        <w:t xml:space="preserve"> se studiem a možností uplatnění absolventů studijních programů v</w:t>
      </w:r>
      <w:r w:rsidRPr="004519F5">
        <w:rPr>
          <w:rFonts w:ascii="Calibri Light" w:eastAsia="Times New Roman" w:hAnsi="Calibri Light"/>
        </w:rPr>
        <w:t> </w:t>
      </w:r>
      <w:r w:rsidR="00802C11" w:rsidRPr="004519F5">
        <w:rPr>
          <w:rFonts w:ascii="Calibri Light" w:eastAsia="Times New Roman" w:hAnsi="Calibri Light"/>
        </w:rPr>
        <w:t>praxi</w:t>
      </w:r>
      <w:r w:rsidRPr="004519F5">
        <w:rPr>
          <w:rFonts w:ascii="Calibri Light" w:eastAsia="Times New Roman" w:hAnsi="Calibri Light"/>
        </w:rPr>
        <w:t>. Ty jsou poskytovány jak „Job centrem UTB“</w:t>
      </w:r>
      <w:r w:rsidRPr="004519F5">
        <w:rPr>
          <w:rStyle w:val="FootnoteReference"/>
          <w:rFonts w:ascii="Calibri Light" w:eastAsia="Times New Roman" w:hAnsi="Calibri Light"/>
        </w:rPr>
        <w:footnoteReference w:id="18"/>
      </w:r>
      <w:r w:rsidRPr="004519F5">
        <w:rPr>
          <w:rFonts w:ascii="Calibri Light" w:eastAsia="Times New Roman" w:hAnsi="Calibri Light"/>
        </w:rPr>
        <w:t>, které bylo pro tuto činnost specializovaně zřízeno, tak jeho portálem s nabídkami pracovních příležitostí, stáží a brigád.</w:t>
      </w:r>
      <w:r w:rsidRPr="004519F5">
        <w:rPr>
          <w:rStyle w:val="FootnoteReference"/>
          <w:rFonts w:ascii="Calibri Light" w:eastAsia="Times New Roman" w:hAnsi="Calibri Light"/>
        </w:rPr>
        <w:footnoteReference w:id="19"/>
      </w:r>
      <w:r w:rsidRPr="004519F5">
        <w:rPr>
          <w:rFonts w:ascii="Calibri Light" w:eastAsia="Times New Roman" w:hAnsi="Calibri Light"/>
        </w:rPr>
        <w:t xml:space="preserve"> V rámci Job centra UTB také působí Akademická poradna UTB, která má svůj vlastní informační modul.</w:t>
      </w:r>
      <w:r w:rsidRPr="004519F5">
        <w:rPr>
          <w:rStyle w:val="FootnoteReference"/>
          <w:rFonts w:ascii="Calibri Light" w:eastAsia="Times New Roman" w:hAnsi="Calibri Light"/>
        </w:rPr>
        <w:footnoteReference w:id="20"/>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Heading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4519F5" w:rsidRDefault="2D38A6F6" w:rsidP="2D38A6F6">
      <w:pPr>
        <w:jc w:val="both"/>
        <w:rPr>
          <w:rFonts w:ascii="Calibri Light" w:hAnsi="Calibri Light"/>
        </w:rPr>
      </w:pPr>
      <w:r w:rsidRPr="004519F5">
        <w:rPr>
          <w:rFonts w:ascii="Calibri Light" w:hAnsi="Calibri Light"/>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w:t>
      </w:r>
      <w:r w:rsidRPr="004519F5">
        <w:rPr>
          <w:rFonts w:ascii="Calibri Light" w:hAnsi="Calibri Light"/>
        </w:rPr>
        <w:lastRenderedPageBreak/>
        <w:t>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1170DE22" w:rsidR="004E64C0" w:rsidRPr="004519F5" w:rsidRDefault="2D38A6F6" w:rsidP="2D38A6F6">
      <w:pPr>
        <w:jc w:val="both"/>
        <w:rPr>
          <w:rStyle w:val="Hyperlink"/>
          <w:rFonts w:ascii="Calibri Light" w:hAnsi="Calibri Light"/>
          <w:color w:val="auto"/>
        </w:rPr>
      </w:pPr>
      <w:r w:rsidRPr="004519F5">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E50469">
        <w:rPr>
          <w:rFonts w:ascii="Calibri Light" w:hAnsi="Calibri Light"/>
        </w:rPr>
        <w:t>n</w:t>
      </w:r>
      <w:r w:rsidRPr="004519F5">
        <w:rPr>
          <w:rFonts w:ascii="Calibri Light" w:hAnsi="Calibri Light"/>
        </w:rPr>
        <w:t>eustále doplňován. Knihovna odebírá více než 200 periodik v tištěné podobě. Mimo tištěné čas</w:t>
      </w:r>
      <w:r w:rsidR="00DB1785">
        <w:rPr>
          <w:rFonts w:ascii="Calibri Light" w:hAnsi="Calibri Light"/>
        </w:rPr>
        <w:t>opisy knihovna zpřístupňuje cca</w:t>
      </w:r>
      <w:r w:rsidRPr="004519F5">
        <w:rPr>
          <w:rFonts w:ascii="Calibri Light" w:hAnsi="Calibri Light"/>
        </w:rPr>
        <w:t xml:space="preserve"> 50 000 elektronických periodik. Vysoce transparentní je proces nákupu nových knih, které jsou doporučovány pedagogy buď přímo ve s</w:t>
      </w:r>
      <w:r w:rsidR="009F2CDF">
        <w:rPr>
          <w:rFonts w:ascii="Calibri Light" w:hAnsi="Calibri Light"/>
        </w:rPr>
        <w:t>polupráci s pracovníky knihovny</w:t>
      </w:r>
      <w:r w:rsidRPr="004519F5">
        <w:rPr>
          <w:rFonts w:ascii="Calibri Light" w:hAnsi="Calibri Light"/>
        </w:rPr>
        <w:t xml:space="preserve"> nebo prostým vyplněním požadované studijní literatury do karet předmětů v</w:t>
      </w:r>
      <w:r w:rsidR="009F2CDF">
        <w:rPr>
          <w:rFonts w:ascii="Calibri Light" w:hAnsi="Calibri Light"/>
        </w:rPr>
        <w:t>e</w:t>
      </w:r>
      <w:r w:rsidRPr="004519F5">
        <w:rPr>
          <w:rFonts w:ascii="Calibri Light" w:hAnsi="Calibri Light"/>
        </w:rPr>
        <w:t>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sidRPr="004519F5">
        <w:rPr>
          <w:rFonts w:ascii="Calibri Light" w:hAnsi="Calibri Light"/>
        </w:rPr>
        <w:t>.</w:t>
      </w:r>
      <w:r w:rsidR="00376A31" w:rsidRPr="004519F5">
        <w:rPr>
          <w:rStyle w:val="FootnoteReference"/>
          <w:rFonts w:ascii="Calibri Light" w:hAnsi="Calibri Light"/>
        </w:rPr>
        <w:footnoteReference w:id="21"/>
      </w:r>
      <w:r w:rsidRPr="004519F5">
        <w:rPr>
          <w:rFonts w:ascii="Calibri Light" w:hAnsi="Calibri Light"/>
        </w:rPr>
        <w:t xml:space="preserve"> Práce jsou zde zpravidla dostupné volně v plném textu. Kromě toho provozuje knihovna také repozitář publikační činnosti akademických pracovníků univerzity</w:t>
      </w:r>
      <w:r w:rsidR="00376A31" w:rsidRPr="004519F5">
        <w:rPr>
          <w:rFonts w:ascii="Calibri Light" w:hAnsi="Calibri Light"/>
        </w:rPr>
        <w:t>.</w:t>
      </w:r>
      <w:r w:rsidR="00376A31" w:rsidRPr="004519F5">
        <w:rPr>
          <w:rStyle w:val="FootnoteReference"/>
          <w:rFonts w:ascii="Calibri Light" w:hAnsi="Calibri Light"/>
        </w:rPr>
        <w:footnoteReference w:id="22"/>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77777777"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4">
        <w:r w:rsidRPr="004519F5">
          <w:rPr>
            <w:rStyle w:val="Hyperlink"/>
            <w:rFonts w:ascii="Calibri Light" w:hAnsi="Calibri Light"/>
            <w:color w:val="auto"/>
          </w:rPr>
          <w:t>http://portal.k.utb.cz</w:t>
        </w:r>
      </w:hyperlink>
      <w:r w:rsidRPr="004519F5">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B1785">
        <w:rPr>
          <w:rFonts w:ascii="Calibri Light" w:hAnsi="Calibri Light"/>
        </w:rPr>
        <w:t>v</w:t>
      </w:r>
      <w:r w:rsidRPr="004519F5">
        <w:rPr>
          <w:rFonts w:ascii="Calibri Light" w:hAnsi="Calibri Light"/>
        </w:rPr>
        <w:t xml:space="preserve">zdáleného přístupu. </w:t>
      </w:r>
    </w:p>
    <w:p w14:paraId="7CB312EE" w14:textId="0934B1CE" w:rsidR="004E64C0" w:rsidRPr="004519F5" w:rsidRDefault="2D38A6F6" w:rsidP="2D38A6F6">
      <w:pPr>
        <w:rPr>
          <w:rFonts w:ascii="Calibri Light" w:hAnsi="Calibri Light"/>
        </w:rPr>
      </w:pPr>
      <w:r w:rsidRPr="004519F5">
        <w:rPr>
          <w:rFonts w:ascii="Calibri Light" w:hAnsi="Calibri Light"/>
        </w:rPr>
        <w:t>Konkrétní dostupné databáze</w:t>
      </w:r>
      <w:r w:rsidR="00A545CF">
        <w:rPr>
          <w:rFonts w:ascii="Calibri Light" w:hAnsi="Calibri Light"/>
        </w:rPr>
        <w:t>:</w:t>
      </w:r>
      <w:r w:rsidR="00A75026" w:rsidRPr="004519F5">
        <w:rPr>
          <w:rStyle w:val="FootnoteReference"/>
          <w:rFonts w:ascii="Calibri Light" w:hAnsi="Calibri Light"/>
        </w:rPr>
        <w:footnoteReference w:id="23"/>
      </w:r>
    </w:p>
    <w:p w14:paraId="30D5F0A6"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Citační databáze Web of Science a Scopus</w:t>
      </w:r>
    </w:p>
    <w:p w14:paraId="5FEAAE38"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kolekce elektronických časopisů Elsevier ScienceDirect, Wiley Online Library, SpringerLink</w:t>
      </w:r>
    </w:p>
    <w:p w14:paraId="724AD713"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plnotextové databáze Ebsco a ProQuest</w:t>
      </w:r>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Heading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3F195CDF" w:rsidR="00D016F2" w:rsidRPr="004519F5" w:rsidRDefault="00A75026" w:rsidP="00D016F2">
      <w:pPr>
        <w:jc w:val="both"/>
        <w:rPr>
          <w:rFonts w:ascii="Calibri Light" w:hAnsi="Calibri Light" w:cs="Times New Roman"/>
          <w:iCs/>
        </w:rPr>
      </w:pPr>
      <w:r w:rsidRPr="004519F5">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4519F5">
        <w:rPr>
          <w:rFonts w:ascii="Calibri Light" w:hAnsi="Calibri Light"/>
        </w:rPr>
        <w:t xml:space="preserve">Danou problematiku upravuje směrnice rektora </w:t>
      </w:r>
      <w:r w:rsidR="00290BED" w:rsidRPr="004519F5">
        <w:rPr>
          <w:rStyle w:val="Strong"/>
          <w:rFonts w:ascii="Calibri Light" w:hAnsi="Calibri Light"/>
          <w:b w:val="0"/>
          <w:i/>
        </w:rPr>
        <w:t>Podpora uchazečů a studentů se specifickými potřebami na Univerzitě Tomáše Bati ve Zlíně</w:t>
      </w:r>
      <w:r w:rsidR="00290BED" w:rsidRPr="004519F5">
        <w:rPr>
          <w:rStyle w:val="Strong"/>
          <w:rFonts w:ascii="Calibri Light" w:hAnsi="Calibri Light"/>
          <w:b w:val="0"/>
        </w:rPr>
        <w:t xml:space="preserve"> č. </w:t>
      </w:r>
      <w:r w:rsidR="00D34904" w:rsidRPr="009F2CDF">
        <w:rPr>
          <w:rStyle w:val="Strong"/>
          <w:rFonts w:ascii="Calibri Light" w:hAnsi="Calibri Light"/>
          <w:b w:val="0"/>
        </w:rPr>
        <w:t>18/2018</w:t>
      </w:r>
      <w:r w:rsidR="00290BED" w:rsidRPr="004519F5">
        <w:rPr>
          <w:rStyle w:val="Strong"/>
          <w:rFonts w:ascii="Calibri Light" w:hAnsi="Calibri Light"/>
          <w:b w:val="0"/>
        </w:rPr>
        <w:t>.</w:t>
      </w:r>
      <w:r w:rsidR="00290BED" w:rsidRPr="004519F5">
        <w:rPr>
          <w:rStyle w:val="FootnoteReference"/>
          <w:rFonts w:ascii="Calibri Light" w:hAnsi="Calibri Light"/>
          <w:bCs/>
        </w:rPr>
        <w:footnoteReference w:id="24"/>
      </w:r>
      <w:r w:rsidR="00290BED" w:rsidRPr="004519F5">
        <w:rPr>
          <w:rStyle w:val="Strong"/>
          <w:rFonts w:ascii="Calibri Light" w:hAnsi="Calibri Light"/>
        </w:rPr>
        <w:t xml:space="preserve"> </w:t>
      </w:r>
      <w:r w:rsidR="00D016F2" w:rsidRPr="004519F5">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57215ABB" w:rsidR="00D016F2" w:rsidRPr="004519F5" w:rsidRDefault="00D016F2" w:rsidP="00D016F2">
      <w:pPr>
        <w:jc w:val="both"/>
        <w:rPr>
          <w:rFonts w:ascii="Calibri Light" w:hAnsi="Calibri Light"/>
        </w:rPr>
      </w:pPr>
      <w:r w:rsidRPr="004519F5">
        <w:rPr>
          <w:rFonts w:ascii="Calibri Light" w:hAnsi="Calibri Light" w:cs="Times New Roman"/>
          <w:iCs/>
        </w:rPr>
        <w:t xml:space="preserve">V prvé řadě se jedná o </w:t>
      </w:r>
      <w:r w:rsidRPr="004519F5">
        <w:rPr>
          <w:rFonts w:ascii="Calibri Light" w:hAnsi="Calibri Light"/>
          <w:i/>
        </w:rPr>
        <w:t>Akademickou poradn</w:t>
      </w:r>
      <w:r w:rsidR="009F2CDF">
        <w:rPr>
          <w:rFonts w:ascii="Calibri Light" w:hAnsi="Calibri Light"/>
          <w:i/>
        </w:rPr>
        <w:t>u</w:t>
      </w:r>
      <w:r w:rsidRPr="004519F5">
        <w:rPr>
          <w:rFonts w:ascii="Calibri Light" w:hAnsi="Calibri Light"/>
          <w:i/>
        </w:rPr>
        <w:t xml:space="preserve"> UTB ve Zlíně</w:t>
      </w:r>
      <w:r w:rsidRPr="004519F5">
        <w:rPr>
          <w:rFonts w:ascii="Calibri Light" w:hAnsi="Calibri Light"/>
        </w:rPr>
        <w:t xml:space="preserve"> (dále jen APO), která představuje celouniverzitní pracoviště pro pomoc studentům UTB ve Zlíně</w:t>
      </w:r>
      <w:r w:rsidR="00290BED" w:rsidRPr="004519F5">
        <w:rPr>
          <w:rFonts w:ascii="Calibri Light" w:hAnsi="Calibri Light"/>
        </w:rPr>
        <w:t>,</w:t>
      </w:r>
      <w:r w:rsidR="009F2CDF">
        <w:rPr>
          <w:rFonts w:ascii="Calibri Light" w:hAnsi="Calibri Light"/>
        </w:rPr>
        <w:t xml:space="preserve"> </w:t>
      </w:r>
      <w:r w:rsidR="00290BED" w:rsidRPr="004519F5">
        <w:rPr>
          <w:rFonts w:ascii="Calibri Light" w:hAnsi="Calibri Light"/>
        </w:rPr>
        <w:t>student</w:t>
      </w:r>
      <w:r w:rsidR="009F2CDF">
        <w:rPr>
          <w:rFonts w:ascii="Calibri Light" w:hAnsi="Calibri Light"/>
        </w:rPr>
        <w:t>ům</w:t>
      </w:r>
      <w:r w:rsidRPr="004519F5">
        <w:rPr>
          <w:rFonts w:ascii="Calibri Light" w:hAnsi="Calibri Light"/>
        </w:rPr>
        <w:t xml:space="preserve"> se specifickými potřebami</w:t>
      </w:r>
      <w:r w:rsidR="00290BED" w:rsidRPr="004519F5">
        <w:rPr>
          <w:rFonts w:ascii="Calibri Light" w:hAnsi="Calibri Light"/>
        </w:rPr>
        <w:t xml:space="preserve"> </w:t>
      </w:r>
      <w:r w:rsidR="00290BED" w:rsidRPr="004519F5">
        <w:rPr>
          <w:rFonts w:ascii="Calibri Light" w:hAnsi="Calibri Light"/>
        </w:rPr>
        <w:lastRenderedPageBreak/>
        <w:t>(dále jen SVP)</w:t>
      </w:r>
      <w:r w:rsidRPr="004519F5">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31BE635B" w:rsidR="00D016F2" w:rsidRPr="004519F5" w:rsidRDefault="00D016F2" w:rsidP="00D016F2">
      <w:pPr>
        <w:jc w:val="both"/>
        <w:rPr>
          <w:rFonts w:ascii="Calibri Light" w:hAnsi="Calibri Light"/>
        </w:rPr>
      </w:pPr>
      <w:r w:rsidRPr="004519F5">
        <w:rPr>
          <w:rFonts w:ascii="Calibri Light" w:hAnsi="Calibri Light"/>
        </w:rPr>
        <w:t>Nad rámec služeb APO j</w:t>
      </w:r>
      <w:r w:rsidR="009F2CDF">
        <w:rPr>
          <w:rFonts w:ascii="Calibri Light" w:hAnsi="Calibri Light"/>
        </w:rPr>
        <w:t>sou</w:t>
      </w:r>
      <w:r w:rsidRPr="004519F5">
        <w:rPr>
          <w:rFonts w:ascii="Calibri Light" w:hAnsi="Calibri Light"/>
        </w:rPr>
        <w:t xml:space="preserve"> uchazečům </w:t>
      </w:r>
      <w:r w:rsidR="00290BED" w:rsidRPr="004519F5">
        <w:rPr>
          <w:rFonts w:ascii="Calibri Light" w:hAnsi="Calibri Light"/>
        </w:rPr>
        <w:t xml:space="preserve">s SPV </w:t>
      </w:r>
      <w:r w:rsidRPr="004519F5">
        <w:rPr>
          <w:rFonts w:ascii="Calibri Light" w:hAnsi="Calibri Light"/>
        </w:rPr>
        <w:t>o studium na UTB ve Zlíně poskytovány služby týkající se: předávání inform</w:t>
      </w:r>
      <w:r w:rsidR="00290BED" w:rsidRPr="004519F5">
        <w:rPr>
          <w:rFonts w:ascii="Calibri Light" w:hAnsi="Calibri Light"/>
        </w:rPr>
        <w:t>ací</w:t>
      </w:r>
      <w:r w:rsidRPr="004519F5">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w:t>
      </w:r>
      <w:r w:rsidR="00290BED" w:rsidRPr="004519F5">
        <w:rPr>
          <w:rFonts w:ascii="Calibri Light" w:hAnsi="Calibri Light"/>
        </w:rPr>
        <w:t xml:space="preserve">. Dále </w:t>
      </w:r>
      <w:r w:rsidRPr="004519F5">
        <w:rPr>
          <w:rFonts w:ascii="Calibri Light" w:hAnsi="Calibri Light"/>
        </w:rPr>
        <w:t xml:space="preserve">je </w:t>
      </w:r>
      <w:r w:rsidR="00290BED" w:rsidRPr="004519F5">
        <w:rPr>
          <w:rFonts w:ascii="Calibri Light" w:hAnsi="Calibri Light"/>
        </w:rPr>
        <w:t xml:space="preserve">pro ně </w:t>
      </w:r>
      <w:r w:rsidRPr="004519F5">
        <w:rPr>
          <w:rFonts w:ascii="Calibri Light" w:hAnsi="Calibri Light"/>
        </w:rPr>
        <w:t>zajištěna bezbariérovost budovy a kompenzační pomůcky (dle individuální potřeby) a asistenční služba.</w:t>
      </w:r>
    </w:p>
    <w:p w14:paraId="1C6D5F58" w14:textId="03A226EA" w:rsidR="00D016F2" w:rsidRPr="004519F5" w:rsidRDefault="00D016F2" w:rsidP="00D016F2">
      <w:pPr>
        <w:jc w:val="both"/>
        <w:rPr>
          <w:rFonts w:ascii="Calibri Light" w:hAnsi="Calibri Light"/>
        </w:rPr>
      </w:pPr>
      <w:r w:rsidRPr="004519F5">
        <w:rPr>
          <w:rFonts w:ascii="Calibri Light" w:hAnsi="Calibri Light"/>
        </w:rPr>
        <w:t>V případě studia studentů s</w:t>
      </w:r>
      <w:r w:rsidR="00290BED" w:rsidRPr="004519F5">
        <w:rPr>
          <w:rFonts w:ascii="Calibri Light" w:hAnsi="Calibri Light"/>
        </w:rPr>
        <w:t xml:space="preserve"> SPV</w:t>
      </w:r>
      <w:r w:rsidRPr="004519F5">
        <w:rPr>
          <w:rFonts w:ascii="Calibri Light" w:hAnsi="Calibri Light"/>
        </w:rPr>
        <w:t xml:space="preserve"> mohou studenti využívat následujících služeb poskytovaných UTB ve Zlíně: konzultace s APO, </w:t>
      </w:r>
      <w:r w:rsidR="00290BED" w:rsidRPr="004519F5">
        <w:rPr>
          <w:rFonts w:ascii="Calibri Light" w:hAnsi="Calibri Light"/>
        </w:rPr>
        <w:t xml:space="preserve">zpracování funkční diagnostiky od </w:t>
      </w:r>
      <w:r w:rsidRPr="004519F5">
        <w:rPr>
          <w:rFonts w:ascii="Calibri Light" w:hAnsi="Calibri Light"/>
        </w:rPr>
        <w:t>speciální</w:t>
      </w:r>
      <w:r w:rsidR="00290BED" w:rsidRPr="004519F5">
        <w:rPr>
          <w:rFonts w:ascii="Calibri Light" w:hAnsi="Calibri Light"/>
        </w:rPr>
        <w:t>ho</w:t>
      </w:r>
      <w:r w:rsidRPr="004519F5">
        <w:rPr>
          <w:rFonts w:ascii="Calibri Light" w:hAnsi="Calibri Light"/>
        </w:rPr>
        <w:t xml:space="preserve"> pedagog</w:t>
      </w:r>
      <w:r w:rsidR="00290BED" w:rsidRPr="004519F5">
        <w:rPr>
          <w:rFonts w:ascii="Calibri Light" w:hAnsi="Calibri Light"/>
        </w:rPr>
        <w:t>a</w:t>
      </w:r>
      <w:r w:rsidRPr="004519F5">
        <w:rPr>
          <w:rFonts w:ascii="Calibri Light" w:hAnsi="Calibri Light"/>
        </w:rPr>
        <w:t xml:space="preserve">, spolupráce s tutorem (příp. fakultním koordinátorem) – zohlednění a doporučení pro studium konkrétních předmětů, </w:t>
      </w:r>
      <w:r w:rsidR="00290BED" w:rsidRPr="004519F5">
        <w:rPr>
          <w:rFonts w:ascii="Calibri Light" w:hAnsi="Calibri Light"/>
        </w:rPr>
        <w:t xml:space="preserve">zprostředkování individuálního </w:t>
      </w:r>
      <w:r w:rsidRPr="004519F5">
        <w:rPr>
          <w:rFonts w:ascii="Calibri Light" w:hAnsi="Calibri Light"/>
        </w:rPr>
        <w:t>kontakt</w:t>
      </w:r>
      <w:r w:rsidR="00290BED" w:rsidRPr="004519F5">
        <w:rPr>
          <w:rFonts w:ascii="Calibri Light" w:hAnsi="Calibri Light"/>
        </w:rPr>
        <w:t>u</w:t>
      </w:r>
      <w:r w:rsidRPr="004519F5">
        <w:rPr>
          <w:rFonts w:ascii="Calibri Light" w:hAnsi="Calibri Light"/>
        </w:rPr>
        <w:t xml:space="preserve"> s vyučujícími, konzultace</w:t>
      </w:r>
      <w:r w:rsidR="00290BED" w:rsidRPr="004519F5">
        <w:rPr>
          <w:rFonts w:ascii="Calibri Light" w:hAnsi="Calibri Light"/>
        </w:rPr>
        <w:t xml:space="preserve"> ohledně doporučení pro studenty</w:t>
      </w:r>
      <w:r w:rsidRPr="004519F5">
        <w:rPr>
          <w:rFonts w:ascii="Calibri Light" w:hAnsi="Calibri Light"/>
        </w:rPr>
        <w:t xml:space="preserve"> se SP</w:t>
      </w:r>
      <w:r w:rsidR="00290BED" w:rsidRPr="004519F5">
        <w:rPr>
          <w:rFonts w:ascii="Calibri Light" w:hAnsi="Calibri Light"/>
        </w:rPr>
        <w:t>V</w:t>
      </w:r>
      <w:r w:rsidRPr="004519F5">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sidRPr="004519F5">
        <w:rPr>
          <w:rFonts w:ascii="Calibri Light" w:hAnsi="Calibri Light"/>
        </w:rPr>
        <w:t>s SPV</w:t>
      </w:r>
      <w:r w:rsidRPr="004519F5">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4AF4D5D2"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V současné době (červenec 20</w:t>
      </w:r>
      <w:r w:rsidR="00FC0F2F">
        <w:rPr>
          <w:rFonts w:ascii="Calibri Light" w:hAnsi="Calibri Light"/>
          <w:color w:val="000000" w:themeColor="text1"/>
        </w:rPr>
        <w:t>17 – červen 2022) pak na UTB ve</w:t>
      </w:r>
      <w:r w:rsidRPr="004519F5">
        <w:rPr>
          <w:rFonts w:ascii="Calibri Light" w:hAnsi="Calibri Light"/>
          <w:color w:val="000000" w:themeColor="text1"/>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Heading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F6B2F62" w14:textId="6C801F52" w:rsidR="00373E95" w:rsidRPr="004519F5" w:rsidRDefault="2D38A6F6" w:rsidP="00A75026">
      <w:pPr>
        <w:spacing w:after="0" w:line="240" w:lineRule="auto"/>
        <w:jc w:val="both"/>
        <w:rPr>
          <w:rFonts w:ascii="Calibri Light" w:eastAsia="Times New Roman" w:hAnsi="Calibri Light" w:cs="Times New Roman"/>
          <w:color w:val="5B9BD5"/>
          <w:sz w:val="32"/>
          <w:szCs w:val="32"/>
        </w:rPr>
      </w:pPr>
      <w:r w:rsidRPr="004519F5">
        <w:rPr>
          <w:rFonts w:ascii="Calibri Light" w:hAnsi="Calibri Light"/>
        </w:rPr>
        <w:t>UTB</w:t>
      </w:r>
      <w:r w:rsidR="00A75026" w:rsidRPr="004519F5">
        <w:rPr>
          <w:rFonts w:ascii="Calibri Light" w:hAnsi="Calibri Light"/>
        </w:rPr>
        <w:t xml:space="preserve"> ve Zlíně </w:t>
      </w:r>
      <w:r w:rsidRPr="004519F5">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4519F5">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části</w:t>
      </w:r>
      <w:r w:rsidR="000D784C">
        <w:rPr>
          <w:rFonts w:ascii="Calibri Light" w:hAnsi="Calibri Light"/>
        </w:rPr>
        <w:t>,</w:t>
      </w:r>
      <w:r w:rsidR="00A75026" w:rsidRPr="004519F5">
        <w:rPr>
          <w:rFonts w:ascii="Calibri Light" w:hAnsi="Calibri Light"/>
        </w:rPr>
        <w:t xml:space="preserve"> nebo obhajoby disertační práce a pro řízení o vyslovení neplatnosti jmenování docentem na Univerzitě Tomáše Bati ve Zlíně“ ze dne 4. dubna 2017.</w:t>
      </w:r>
      <w:r w:rsidR="00A75026" w:rsidRPr="004519F5">
        <w:rPr>
          <w:rStyle w:val="FootnoteReference"/>
          <w:rFonts w:ascii="Calibri Light" w:hAnsi="Calibri Light"/>
        </w:rPr>
        <w:footnoteReference w:id="25"/>
      </w:r>
      <w:r w:rsidR="00373E95" w:rsidRPr="004519F5">
        <w:br w:type="page"/>
      </w:r>
    </w:p>
    <w:p w14:paraId="478A505A" w14:textId="77777777" w:rsidR="009E517D" w:rsidRPr="004519F5" w:rsidRDefault="009E517D" w:rsidP="008624B2">
      <w:pPr>
        <w:pStyle w:val="Heading1"/>
      </w:pPr>
      <w:r w:rsidRPr="004519F5">
        <w:lastRenderedPageBreak/>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Heading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Heading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292C143D" w:rsidR="0015544C" w:rsidRPr="00FE58BE" w:rsidRDefault="0099272E" w:rsidP="0015544C">
      <w:pPr>
        <w:jc w:val="both"/>
        <w:rPr>
          <w:rFonts w:ascii="Calibri Light" w:hAnsi="Calibri Light"/>
        </w:rPr>
      </w:pPr>
      <w:r w:rsidRPr="00FE58BE">
        <w:rPr>
          <w:rFonts w:ascii="Calibri Light" w:hAnsi="Calibri Light"/>
        </w:rP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sidR="00C42826" w:rsidRPr="00FE58BE">
        <w:rPr>
          <w:vertAlign w:val="superscript"/>
        </w:rPr>
        <w:footnoteReference w:id="26"/>
      </w:r>
      <w:r w:rsidRPr="00FE58BE">
        <w:rPr>
          <w:rFonts w:ascii="Calibri Light" w:hAnsi="Calibri Light"/>
        </w:rPr>
        <w:t xml:space="preserve"> a její součást Plán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w:t>
      </w:r>
      <w:r w:rsidR="00C42826" w:rsidRPr="00FE58BE">
        <w:rPr>
          <w:rFonts w:ascii="Calibri Light" w:hAnsi="Calibri Light"/>
        </w:rPr>
        <w:t>.</w:t>
      </w:r>
      <w:r w:rsidR="00C42826" w:rsidRPr="00FE58BE">
        <w:rPr>
          <w:vertAlign w:val="superscript"/>
        </w:rPr>
        <w:footnoteReference w:id="27"/>
      </w:r>
      <w:r w:rsidR="00FE58BE">
        <w:rPr>
          <w:rFonts w:ascii="Calibri Light" w:hAnsi="Calibri Light"/>
        </w:rPr>
        <w:t xml:space="preserve"> </w:t>
      </w:r>
      <w:r w:rsidRPr="00FE58BE">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r w:rsidR="0015544C" w:rsidRPr="00FE58BE">
        <w:rPr>
          <w:rFonts w:ascii="Calibri Light" w:hAnsi="Calibri Light"/>
        </w:rPr>
        <w:t xml:space="preserve"> </w:t>
      </w:r>
    </w:p>
    <w:p w14:paraId="1F049B53" w14:textId="77777777" w:rsidR="0015544C" w:rsidRPr="004519F5" w:rsidRDefault="0015544C" w:rsidP="0015544C"/>
    <w:p w14:paraId="1CBD0B14" w14:textId="01A2D65A" w:rsidR="00C931C2" w:rsidRPr="004519F5" w:rsidRDefault="00C931C2" w:rsidP="00C931C2">
      <w:pPr>
        <w:pStyle w:val="Heading3"/>
        <w:ind w:left="993" w:hanging="273"/>
      </w:pPr>
      <w:r w:rsidRPr="004519F5">
        <w:t>Souvislost s</w:t>
      </w:r>
      <w:r w:rsidR="00682E32">
        <w:t> </w:t>
      </w:r>
      <w:r w:rsidRPr="004519F5">
        <w:t>tvůrčí</w:t>
      </w:r>
      <w:r w:rsidR="00682E32">
        <w:t xml:space="preserve"> a vědeckou/uměleckou</w:t>
      </w:r>
      <w:r w:rsidRPr="004519F5">
        <w:t xml:space="preserve"> činností vysoké školy</w:t>
      </w:r>
    </w:p>
    <w:p w14:paraId="1B5EB80A" w14:textId="5C2EB7E4" w:rsidR="00C931C2" w:rsidRPr="004519F5" w:rsidRDefault="00C931C2" w:rsidP="00C931C2">
      <w:pPr>
        <w:spacing w:after="0"/>
        <w:ind w:left="3540"/>
      </w:pPr>
      <w:r w:rsidRPr="004519F5">
        <w:t>Standard 2.2</w:t>
      </w:r>
    </w:p>
    <w:p w14:paraId="57082E4F" w14:textId="7C27A2D6" w:rsidR="003A2D99" w:rsidRDefault="0099272E" w:rsidP="0099272E">
      <w:pPr>
        <w:jc w:val="both"/>
        <w:rPr>
          <w:rFonts w:ascii="Calibri Light" w:hAnsi="Calibri Light"/>
        </w:rPr>
      </w:pPr>
      <w:r w:rsidRPr="004519F5">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00C42826" w:rsidRPr="004519F5">
        <w:rPr>
          <w:rStyle w:val="FootnoteReference"/>
          <w:rFonts w:ascii="Calibri Light" w:hAnsi="Calibri Light"/>
        </w:rPr>
        <w:footnoteReference w:id="28"/>
      </w:r>
      <w:r w:rsidRPr="004519F5">
        <w:rPr>
          <w:rFonts w:ascii="Calibri Light" w:hAnsi="Calibri Light"/>
        </w:rPr>
        <w:t xml:space="preserve"> a průběžně z Výročních zpráv fakulty</w:t>
      </w:r>
      <w:r w:rsidR="00C42826" w:rsidRPr="004519F5">
        <w:rPr>
          <w:rStyle w:val="FootnoteReference"/>
          <w:rFonts w:ascii="Calibri Light" w:hAnsi="Calibri Light"/>
        </w:rPr>
        <w:footnoteReference w:id="29"/>
      </w:r>
      <w:r w:rsidRPr="004519F5">
        <w:rPr>
          <w:rFonts w:ascii="Calibri Light" w:hAnsi="Calibri Light"/>
        </w:rPr>
        <w:t xml:space="preserve"> a Výročních zpráv UTB</w:t>
      </w:r>
      <w:r w:rsidR="00FE58BE">
        <w:rPr>
          <w:rFonts w:ascii="Calibri Light" w:hAnsi="Calibri Light"/>
        </w:rPr>
        <w:t>.</w:t>
      </w:r>
      <w:r w:rsidR="00C42826" w:rsidRPr="004519F5">
        <w:rPr>
          <w:rStyle w:val="FootnoteReference"/>
          <w:rFonts w:ascii="Calibri Light" w:hAnsi="Calibri Light"/>
        </w:rPr>
        <w:footnoteReference w:id="30"/>
      </w:r>
      <w:r w:rsidRPr="004519F5">
        <w:rPr>
          <w:rFonts w:ascii="Calibri Light" w:hAnsi="Calibri Light"/>
        </w:rPr>
        <w:t xml:space="preserve"> Předkládaný návrh akreditace je koncipován pro posílení tvůrčí činnosti fakulty a její rozvoj i do budoucna.</w:t>
      </w:r>
      <w:r w:rsidR="00870066">
        <w:rPr>
          <w:rFonts w:ascii="Calibri Light" w:hAnsi="Calibri Light"/>
        </w:rPr>
        <w:t xml:space="preserve"> </w:t>
      </w:r>
      <w:r w:rsidR="00870066" w:rsidRPr="00FE58BE">
        <w:rPr>
          <w:rFonts w:ascii="Calibri Light" w:hAnsi="Calibri Light"/>
        </w:rPr>
        <w:t>V rámci publikací evidovaných v databázi Web of Science Core Collection autoři z UTB publikovali ve sledovaném období (2009</w:t>
      </w:r>
      <w:r w:rsidR="00FE58BE">
        <w:rPr>
          <w:rFonts w:ascii="Calibri Light" w:hAnsi="Calibri Light"/>
        </w:rPr>
        <w:t>-</w:t>
      </w:r>
      <w:r w:rsidR="00870066" w:rsidRPr="00FE58BE">
        <w:rPr>
          <w:rFonts w:ascii="Calibri Light" w:hAnsi="Calibri Light"/>
        </w:rPr>
        <w:t>2018) celkem 318 publikací v oboru Polymer Science, což činí 18% z celkového počtu publikací s afilací ČR publikovaných ve sledovaném období.</w:t>
      </w:r>
    </w:p>
    <w:p w14:paraId="64E69927" w14:textId="77777777" w:rsidR="00C931C2" w:rsidRPr="004519F5" w:rsidRDefault="00C931C2" w:rsidP="0099272E">
      <w:pPr>
        <w:jc w:val="both"/>
        <w:rPr>
          <w:rFonts w:ascii="Calibri Light" w:hAnsi="Calibri Light"/>
        </w:rPr>
      </w:pPr>
    </w:p>
    <w:p w14:paraId="1E9E0564" w14:textId="77777777" w:rsidR="009E517D" w:rsidRPr="004519F5" w:rsidRDefault="009E517D" w:rsidP="000855AE">
      <w:pPr>
        <w:pStyle w:val="Heading3"/>
      </w:pPr>
      <w:r w:rsidRPr="004519F5">
        <w:t>Mezinárodní rozměr studijního programu</w:t>
      </w:r>
    </w:p>
    <w:p w14:paraId="39AE8716" w14:textId="1401B26D" w:rsidR="009E517D" w:rsidRPr="004519F5" w:rsidRDefault="009E517D" w:rsidP="00C80B17">
      <w:pPr>
        <w:ind w:left="2832" w:firstLine="708"/>
      </w:pPr>
      <w:r w:rsidRPr="004519F5">
        <w:t>Standard 2.3</w:t>
      </w:r>
    </w:p>
    <w:p w14:paraId="392F5D98" w14:textId="151017B9" w:rsidR="0099272E" w:rsidRPr="008479AE" w:rsidRDefault="0099272E" w:rsidP="0099272E">
      <w:pPr>
        <w:jc w:val="both"/>
        <w:rPr>
          <w:rFonts w:ascii="Calibri Light" w:hAnsi="Calibri Light"/>
          <w:color w:val="92D050"/>
        </w:rPr>
      </w:pPr>
      <w:r w:rsidRPr="004519F5">
        <w:rPr>
          <w:rFonts w:ascii="Calibri Light" w:hAnsi="Calibri Light"/>
        </w:rPr>
        <w:t xml:space="preserve">Internacionalizace studijních programů je jedním z prioritních cílů UTB ve Zlíně, což je zakotveno i v Dlouhodobém záměru UTB. </w:t>
      </w:r>
    </w:p>
    <w:p w14:paraId="41514179" w14:textId="179EE9B3" w:rsidR="007A5B0D" w:rsidRPr="00151F7E" w:rsidRDefault="00103C64" w:rsidP="007A5B0D">
      <w:pPr>
        <w:pStyle w:val="HTMLPreformatted"/>
        <w:jc w:val="both"/>
        <w:rPr>
          <w:rFonts w:ascii="Calibri Light" w:eastAsia="Calibri" w:hAnsi="Calibri Light" w:cs="Arial"/>
          <w:sz w:val="22"/>
          <w:szCs w:val="22"/>
          <w:lang w:val="cs-CZ"/>
        </w:rPr>
      </w:pPr>
      <w:r w:rsidRPr="00FE58BE">
        <w:rPr>
          <w:rFonts w:ascii="Calibri Light" w:eastAsia="Calibri" w:hAnsi="Calibri Light" w:cs="Arial"/>
          <w:sz w:val="22"/>
          <w:szCs w:val="22"/>
          <w:lang w:val="cs-CZ"/>
        </w:rPr>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w:t>
      </w:r>
      <w:r w:rsidR="00A03D95" w:rsidRPr="00FE58BE">
        <w:rPr>
          <w:rFonts w:ascii="Calibri Light" w:eastAsia="Calibri" w:hAnsi="Calibri Light" w:cs="Arial"/>
          <w:sz w:val="22"/>
          <w:szCs w:val="22"/>
          <w:lang w:val="cs-CZ"/>
        </w:rPr>
        <w:t xml:space="preserve">. </w:t>
      </w:r>
      <w:r w:rsidR="007A5B0D" w:rsidRPr="00FE58BE">
        <w:rPr>
          <w:rFonts w:ascii="Calibri Light" w:eastAsia="Calibri" w:hAnsi="Calibri Light" w:cs="Arial"/>
          <w:sz w:val="22"/>
          <w:szCs w:val="22"/>
          <w:lang w:val="cs-CZ"/>
        </w:rPr>
        <w:t xml:space="preserve">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r w:rsidR="007A5B0D" w:rsidRPr="00151F7E">
        <w:rPr>
          <w:rFonts w:ascii="Calibri Light" w:eastAsia="Calibri" w:hAnsi="Calibri Light" w:cs="Arial"/>
          <w:sz w:val="22"/>
          <w:szCs w:val="22"/>
          <w:lang w:val="cs-CZ"/>
        </w:rPr>
        <w:t>V období</w:t>
      </w:r>
      <w:r w:rsidR="007A5B0D" w:rsidRPr="00151F7E">
        <w:rPr>
          <w:rFonts w:asciiTheme="minorHAnsi" w:eastAsia="Calibri" w:hAnsiTheme="minorHAnsi" w:cstheme="minorHAnsi"/>
          <w:color w:val="0070C0"/>
          <w:spacing w:val="-2"/>
          <w:sz w:val="22"/>
          <w:szCs w:val="22"/>
          <w:lang w:val="cs-CZ"/>
        </w:rPr>
        <w:t xml:space="preserve"> </w:t>
      </w:r>
      <w:r w:rsidR="007A5B0D" w:rsidRPr="00151F7E">
        <w:rPr>
          <w:rFonts w:ascii="Calibri Light" w:eastAsia="Calibri" w:hAnsi="Calibri Light" w:cs="Arial"/>
          <w:sz w:val="22"/>
          <w:szCs w:val="22"/>
          <w:lang w:val="cs-CZ"/>
        </w:rPr>
        <w:lastRenderedPageBreak/>
        <w:t>2014</w:t>
      </w:r>
      <w:r w:rsidR="00FE58BE" w:rsidRPr="00151F7E">
        <w:rPr>
          <w:rFonts w:ascii="Calibri Light" w:hAnsi="Calibri Light"/>
        </w:rPr>
        <w:t>-</w:t>
      </w:r>
      <w:r w:rsidR="007A5B0D" w:rsidRPr="00151F7E">
        <w:rPr>
          <w:rFonts w:ascii="Calibri Light" w:eastAsia="Calibri" w:hAnsi="Calibri Light" w:cs="Arial"/>
          <w:sz w:val="22"/>
          <w:szCs w:val="22"/>
          <w:lang w:val="cs-CZ"/>
        </w:rPr>
        <w:t>2018 byly uskutečněny výjezdy školitelů a studentů doktorského studijního programu Technologie makromolekulárních látek na řadu významných zahraničních institucí</w:t>
      </w:r>
      <w:r w:rsidR="00FE58BE" w:rsidRPr="00151F7E">
        <w:rPr>
          <w:rFonts w:ascii="Calibri Light" w:eastAsia="Calibri" w:hAnsi="Calibri Light" w:cs="Arial"/>
          <w:sz w:val="22"/>
          <w:szCs w:val="22"/>
          <w:lang w:val="cs-CZ"/>
        </w:rPr>
        <w:t>,</w:t>
      </w:r>
      <w:r w:rsidR="007A5B0D" w:rsidRPr="00151F7E">
        <w:rPr>
          <w:rFonts w:ascii="Calibri Light" w:eastAsia="Calibri" w:hAnsi="Calibri Light" w:cs="Arial"/>
          <w:sz w:val="22"/>
          <w:szCs w:val="22"/>
          <w:lang w:val="cs-CZ"/>
        </w:rPr>
        <w:t xml:space="preserve"> jako např.:</w:t>
      </w:r>
    </w:p>
    <w:p w14:paraId="187C0861" w14:textId="77777777" w:rsidR="007A5B0D" w:rsidRPr="00151F7E" w:rsidRDefault="007A5B0D" w:rsidP="007A5B0D">
      <w:pPr>
        <w:pStyle w:val="HTMLPreformatted"/>
        <w:jc w:val="both"/>
        <w:rPr>
          <w:rFonts w:asciiTheme="minorHAnsi" w:eastAsia="Calibri" w:hAnsiTheme="minorHAnsi" w:cstheme="minorHAnsi"/>
          <w:color w:val="0070C0"/>
          <w:spacing w:val="-2"/>
          <w:sz w:val="22"/>
          <w:szCs w:val="22"/>
          <w:lang w:val="cs-CZ"/>
        </w:rPr>
      </w:pPr>
    </w:p>
    <w:p w14:paraId="19EC2701" w14:textId="11198A60" w:rsidR="00A03D95" w:rsidRPr="00151F7E" w:rsidRDefault="00E576B1" w:rsidP="00E576B1">
      <w:pPr>
        <w:pStyle w:val="HTMLPreformatted"/>
        <w:jc w:val="both"/>
        <w:rPr>
          <w:rFonts w:ascii="Calibri Light" w:eastAsia="Calibri" w:hAnsi="Calibri Light" w:cs="Arial"/>
          <w:sz w:val="22"/>
          <w:szCs w:val="22"/>
          <w:lang w:val="cs-CZ"/>
        </w:rPr>
      </w:pPr>
      <w:r w:rsidRPr="00151F7E">
        <w:rPr>
          <w:rFonts w:ascii="Calibri Light" w:eastAsia="Calibri" w:hAnsi="Calibri Light" w:cs="Arial"/>
          <w:sz w:val="22"/>
          <w:szCs w:val="22"/>
          <w:u w:val="single"/>
          <w:lang w:val="cs-CZ"/>
        </w:rPr>
        <w:t>Mobilita školitelů:</w:t>
      </w:r>
      <w:r w:rsidR="00104FA0" w:rsidRPr="00151F7E">
        <w:rPr>
          <w:rFonts w:ascii="Calibri Light" w:eastAsia="Calibri" w:hAnsi="Calibri Light" w:cs="Arial"/>
          <w:sz w:val="22"/>
          <w:szCs w:val="22"/>
          <w:lang w:val="cs-CZ"/>
        </w:rPr>
        <w:t xml:space="preserve"> </w:t>
      </w:r>
      <w:r w:rsidRPr="00151F7E">
        <w:rPr>
          <w:rFonts w:ascii="Calibri Light" w:eastAsia="Calibri" w:hAnsi="Calibri Light" w:cs="Arial"/>
          <w:sz w:val="22"/>
          <w:szCs w:val="22"/>
          <w:lang w:val="cs-CZ"/>
        </w:rPr>
        <w:t xml:space="preserve">University of Minho, Portugalsko; University of Coimbra, Portugalsko; SIGMA Clermont, Francie; University of Montpellier, Francie; ESCOM, Francie; Politecnico di Milano, Itálie; Universidad Politécnica de Madrid, Španělsko; Jožef Stefan International Postgraduate School, Slovinsko; K.P. University of </w:t>
      </w:r>
      <w:r w:rsidR="002049C7" w:rsidRPr="00151F7E">
        <w:rPr>
          <w:rFonts w:ascii="Calibri Light" w:eastAsia="Calibri" w:hAnsi="Calibri Light" w:cs="Arial"/>
          <w:sz w:val="22"/>
          <w:szCs w:val="22"/>
          <w:lang w:val="cs-CZ"/>
        </w:rPr>
        <w:t>T</w:t>
      </w:r>
      <w:r w:rsidRPr="00151F7E">
        <w:rPr>
          <w:rFonts w:ascii="Calibri Light" w:eastAsia="Calibri" w:hAnsi="Calibri Light" w:cs="Arial"/>
          <w:sz w:val="22"/>
          <w:szCs w:val="22"/>
          <w:lang w:val="cs-CZ"/>
        </w:rPr>
        <w:t>echnology and Humanities in Radom, Polsko</w:t>
      </w:r>
      <w:r w:rsidR="005045F3" w:rsidRPr="00151F7E">
        <w:rPr>
          <w:rFonts w:ascii="Calibri Light" w:eastAsia="Calibri" w:hAnsi="Calibri Light" w:cs="Arial"/>
          <w:sz w:val="22"/>
          <w:szCs w:val="22"/>
          <w:lang w:val="cs-CZ"/>
        </w:rPr>
        <w:t>.</w:t>
      </w:r>
      <w:r w:rsidRPr="00151F7E">
        <w:rPr>
          <w:rFonts w:ascii="Calibri Light" w:eastAsia="Calibri" w:hAnsi="Calibri Light" w:cs="Arial"/>
          <w:sz w:val="22"/>
          <w:szCs w:val="22"/>
          <w:lang w:val="cs-CZ"/>
        </w:rPr>
        <w:t xml:space="preserve"> </w:t>
      </w:r>
    </w:p>
    <w:p w14:paraId="2BDB1588" w14:textId="0CDB19FA" w:rsidR="00A03D95" w:rsidRPr="00151F7E" w:rsidRDefault="00A03D95" w:rsidP="00A03D95">
      <w:pPr>
        <w:pStyle w:val="HTMLPreformatted"/>
        <w:rPr>
          <w:rFonts w:ascii="Calibri Light" w:eastAsia="Calibri" w:hAnsi="Calibri Light" w:cs="Arial"/>
          <w:sz w:val="22"/>
          <w:szCs w:val="22"/>
          <w:lang w:val="cs-CZ"/>
        </w:rPr>
      </w:pPr>
    </w:p>
    <w:p w14:paraId="33F4F206" w14:textId="0D1DEF09" w:rsidR="00103C64" w:rsidRPr="00FE58BE" w:rsidRDefault="00E576B1" w:rsidP="00A03D95">
      <w:pPr>
        <w:pStyle w:val="HTMLPreformatted"/>
        <w:jc w:val="both"/>
        <w:rPr>
          <w:rFonts w:ascii="Calibri Light" w:eastAsia="Calibri" w:hAnsi="Calibri Light" w:cs="Arial"/>
          <w:sz w:val="22"/>
          <w:szCs w:val="22"/>
          <w:lang w:val="cs-CZ"/>
        </w:rPr>
      </w:pPr>
      <w:r w:rsidRPr="00151F7E">
        <w:rPr>
          <w:rFonts w:ascii="Calibri Light" w:eastAsia="Calibri" w:hAnsi="Calibri Light" w:cs="Arial"/>
          <w:sz w:val="22"/>
          <w:szCs w:val="22"/>
          <w:u w:val="single"/>
          <w:lang w:val="cs-CZ"/>
        </w:rPr>
        <w:t>Mobilita Ph.D. studentů:</w:t>
      </w:r>
      <w:r w:rsidRPr="00151F7E">
        <w:rPr>
          <w:rFonts w:ascii="Calibri Light" w:eastAsia="Calibri" w:hAnsi="Calibri Light" w:cs="Arial"/>
          <w:sz w:val="22"/>
          <w:szCs w:val="22"/>
          <w:lang w:val="cs-CZ"/>
        </w:rPr>
        <w:t xml:space="preserve"> University of Miami, USA; University of Waterloo, Kanada; University of Bradford, UK; </w:t>
      </w:r>
      <w:r w:rsidR="00281D8F" w:rsidRPr="00151F7E">
        <w:rPr>
          <w:rFonts w:ascii="Calibri Light" w:eastAsia="Calibri" w:hAnsi="Calibri Light" w:cs="Arial"/>
          <w:sz w:val="22"/>
          <w:szCs w:val="22"/>
          <w:lang w:val="cs-CZ"/>
        </w:rPr>
        <w:t xml:space="preserve">Chalmers University of Technology, Švédsko; Mid Sweden University, Švédsko; Abo Akademi University, Johan Gadolin Process Chemistry Centre, Finsko; </w:t>
      </w:r>
      <w:r w:rsidRPr="00151F7E">
        <w:rPr>
          <w:rFonts w:ascii="Calibri Light" w:eastAsia="Calibri" w:hAnsi="Calibri Light" w:cs="Arial"/>
          <w:sz w:val="22"/>
          <w:szCs w:val="22"/>
          <w:lang w:val="cs-CZ"/>
        </w:rPr>
        <w:t>SIGMA Clermont-Ferrand, Francie; Uni</w:t>
      </w:r>
      <w:r w:rsidR="00281D8F" w:rsidRPr="00151F7E">
        <w:rPr>
          <w:rFonts w:ascii="Calibri Light" w:eastAsia="Calibri" w:hAnsi="Calibri Light" w:cs="Arial"/>
          <w:sz w:val="22"/>
          <w:szCs w:val="22"/>
          <w:lang w:val="cs-CZ"/>
        </w:rPr>
        <w:t>versity of Montpellier, Francie; Universita degli Studi di Milano, Itálie; Johannes-Kepler Universität Linz, Rakousko; Kompetenzzentrum Holz GmbH, Rakousko; Technische Universität Graz, Rakousko; Technische Universität Chemnitz, Německo; National Institute of Chemistry, Slovinsko; Mednarodna Podiplomska Sola Jozefa Stefana, Slovinsko</w:t>
      </w:r>
      <w:r w:rsidR="00FE58BE" w:rsidRPr="00151F7E">
        <w:rPr>
          <w:rFonts w:ascii="Calibri Light" w:eastAsia="Calibri" w:hAnsi="Calibri Light" w:cs="Arial"/>
          <w:sz w:val="22"/>
          <w:szCs w:val="22"/>
          <w:lang w:val="cs-CZ"/>
        </w:rPr>
        <w:t>.</w:t>
      </w:r>
      <w:r w:rsidR="00281D8F" w:rsidRPr="00FE58BE">
        <w:rPr>
          <w:rFonts w:ascii="Calibri Light" w:eastAsia="Calibri" w:hAnsi="Calibri Light" w:cs="Arial"/>
          <w:sz w:val="22"/>
          <w:szCs w:val="22"/>
          <w:lang w:val="cs-CZ"/>
        </w:rPr>
        <w:t xml:space="preserve"> </w:t>
      </w:r>
      <w:r w:rsidR="00103C64" w:rsidRPr="00FE58BE">
        <w:rPr>
          <w:rFonts w:ascii="Calibri Light" w:eastAsia="Calibri" w:hAnsi="Calibri Light" w:cs="Arial"/>
          <w:sz w:val="22"/>
          <w:szCs w:val="22"/>
          <w:lang w:val="cs-CZ"/>
        </w:rPr>
        <w:t xml:space="preserve"> </w:t>
      </w:r>
    </w:p>
    <w:p w14:paraId="2890E0E7" w14:textId="05B714D2" w:rsidR="00870066" w:rsidRDefault="0007028B" w:rsidP="00D80CF0">
      <w:pPr>
        <w:jc w:val="both"/>
        <w:rPr>
          <w:rFonts w:asciiTheme="minorHAnsi" w:hAnsiTheme="minorHAnsi" w:cstheme="minorHAnsi"/>
          <w:color w:val="0070C0"/>
          <w:spacing w:val="-2"/>
        </w:rPr>
      </w:pPr>
      <w:r>
        <w:rPr>
          <w:rFonts w:asciiTheme="minorHAnsi" w:hAnsiTheme="minorHAnsi" w:cstheme="minorHAnsi"/>
          <w:color w:val="0070C0"/>
          <w:spacing w:val="-2"/>
        </w:rPr>
        <w:br/>
      </w:r>
      <w:r w:rsidR="00D80CF0" w:rsidRPr="00FE58BE">
        <w:rPr>
          <w:rFonts w:ascii="Calibri Light" w:hAnsi="Calibri Light"/>
        </w:rPr>
        <w:t xml:space="preserve">Dlouhodobá udržitelnost a vysoká kvalita doktorského programu Technologie makromolekulárních látek, která vede k výchově kvalitních a konkurenceschopných studentů, je založena na spolupráci s významnými akademickými a průmyslovými pracovišti v zahraničí, a to jak v oblasti základního, tak smluvního výzkumu. V letech 2014-2018 bylo </w:t>
      </w:r>
      <w:r w:rsidR="0074335B" w:rsidRPr="00FE58BE">
        <w:rPr>
          <w:rFonts w:ascii="Calibri Light" w:hAnsi="Calibri Light"/>
        </w:rPr>
        <w:t xml:space="preserve">autory z UTB </w:t>
      </w:r>
      <w:r w:rsidR="00D80CF0" w:rsidRPr="00FE58BE">
        <w:rPr>
          <w:rFonts w:ascii="Calibri Light" w:hAnsi="Calibri Light"/>
        </w:rPr>
        <w:t xml:space="preserve">publikováno </w:t>
      </w:r>
      <w:r w:rsidR="0074335B" w:rsidRPr="00FE58BE">
        <w:rPr>
          <w:rFonts w:ascii="Calibri Light" w:hAnsi="Calibri Light"/>
        </w:rPr>
        <w:t xml:space="preserve">dle databáze WoS Core Collection </w:t>
      </w:r>
      <w:r w:rsidR="00D80CF0" w:rsidRPr="00FE58BE">
        <w:rPr>
          <w:rFonts w:ascii="Calibri Light" w:hAnsi="Calibri Light"/>
        </w:rPr>
        <w:t xml:space="preserve">celkem </w:t>
      </w:r>
      <w:r w:rsidR="00B672EB" w:rsidRPr="00FE58BE">
        <w:rPr>
          <w:rFonts w:ascii="Calibri Light" w:hAnsi="Calibri Light"/>
        </w:rPr>
        <w:t>173</w:t>
      </w:r>
      <w:r w:rsidR="00D80CF0" w:rsidRPr="00FE58BE">
        <w:rPr>
          <w:rFonts w:ascii="Calibri Light" w:hAnsi="Calibri Light"/>
        </w:rPr>
        <w:t xml:space="preserve"> </w:t>
      </w:r>
      <w:r w:rsidR="0074335B" w:rsidRPr="00FE58BE">
        <w:rPr>
          <w:rFonts w:ascii="Calibri Light" w:hAnsi="Calibri Light"/>
        </w:rPr>
        <w:t>publikací v oboru Polymer Science</w:t>
      </w:r>
      <w:r w:rsidR="00D80CF0" w:rsidRPr="00FE58BE">
        <w:rPr>
          <w:rFonts w:ascii="Calibri Light" w:hAnsi="Calibri Light"/>
        </w:rPr>
        <w:t xml:space="preserve">. H-index těchto prací je </w:t>
      </w:r>
      <w:r w:rsidRPr="00FE58BE">
        <w:rPr>
          <w:rFonts w:ascii="Calibri Light" w:hAnsi="Calibri Light"/>
        </w:rPr>
        <w:t>12</w:t>
      </w:r>
      <w:r w:rsidR="00D80CF0" w:rsidRPr="00FE58BE">
        <w:rPr>
          <w:rFonts w:ascii="Calibri Light" w:hAnsi="Calibri Light"/>
        </w:rPr>
        <w:t xml:space="preserve">, počet citací </w:t>
      </w:r>
      <w:r w:rsidR="00B672EB" w:rsidRPr="00FE58BE">
        <w:rPr>
          <w:rFonts w:ascii="Calibri Light" w:hAnsi="Calibri Light"/>
        </w:rPr>
        <w:t xml:space="preserve">(bez autocitací) </w:t>
      </w:r>
      <w:r w:rsidR="00D80CF0" w:rsidRPr="00FE58BE">
        <w:rPr>
          <w:rFonts w:ascii="Calibri Light" w:hAnsi="Calibri Light"/>
        </w:rPr>
        <w:t xml:space="preserve">je větší než </w:t>
      </w:r>
      <w:r w:rsidRPr="00FE58BE">
        <w:rPr>
          <w:rFonts w:ascii="Calibri Light" w:hAnsi="Calibri Light"/>
        </w:rPr>
        <w:t>5</w:t>
      </w:r>
      <w:r w:rsidR="00D80CF0" w:rsidRPr="00FE58BE">
        <w:rPr>
          <w:rFonts w:ascii="Calibri Light" w:hAnsi="Calibri Light"/>
        </w:rPr>
        <w:t xml:space="preserve">00 (počet spolupracujících pracovišť je </w:t>
      </w:r>
      <w:r w:rsidR="003E0F0B" w:rsidRPr="00FE58BE">
        <w:rPr>
          <w:rFonts w:ascii="Calibri Light" w:hAnsi="Calibri Light"/>
        </w:rPr>
        <w:t>1</w:t>
      </w:r>
      <w:r w:rsidR="00B672EB" w:rsidRPr="00FE58BE">
        <w:rPr>
          <w:rFonts w:ascii="Calibri Light" w:hAnsi="Calibri Light"/>
        </w:rPr>
        <w:t>03</w:t>
      </w:r>
      <w:r w:rsidR="00D80CF0" w:rsidRPr="00FE58BE">
        <w:rPr>
          <w:rFonts w:ascii="Calibri Light" w:hAnsi="Calibri Light"/>
        </w:rPr>
        <w:t xml:space="preserve"> ze </w:t>
      </w:r>
      <w:r w:rsidR="00B672EB" w:rsidRPr="00FE58BE">
        <w:rPr>
          <w:rFonts w:ascii="Calibri Light" w:hAnsi="Calibri Light"/>
        </w:rPr>
        <w:t>26</w:t>
      </w:r>
      <w:r w:rsidR="00D80CF0" w:rsidRPr="00FE58BE">
        <w:rPr>
          <w:rFonts w:ascii="Calibri Light" w:hAnsi="Calibri Light"/>
        </w:rPr>
        <w:t xml:space="preserve"> zemí). </w:t>
      </w:r>
      <w:r w:rsidR="0074335B" w:rsidRPr="00FE58BE">
        <w:rPr>
          <w:rFonts w:ascii="Calibri Light" w:hAnsi="Calibri Light"/>
        </w:rPr>
        <w:t xml:space="preserve">V </w:t>
      </w:r>
      <w:r w:rsidR="00D80CF0" w:rsidRPr="00FE58BE">
        <w:rPr>
          <w:rFonts w:ascii="Calibri Light" w:hAnsi="Calibri Light"/>
        </w:rPr>
        <w:t xml:space="preserve">předchozích pěti letech </w:t>
      </w:r>
      <w:r w:rsidR="0074335B" w:rsidRPr="00FE58BE">
        <w:rPr>
          <w:rFonts w:ascii="Calibri Light" w:hAnsi="Calibri Light"/>
        </w:rPr>
        <w:t xml:space="preserve">byl v rámci oboru Polymer </w:t>
      </w:r>
      <w:r w:rsidR="00FE58BE">
        <w:rPr>
          <w:rFonts w:ascii="Calibri Light" w:hAnsi="Calibri Light"/>
        </w:rPr>
        <w:t>S</w:t>
      </w:r>
      <w:r w:rsidR="0074335B" w:rsidRPr="00FE58BE">
        <w:rPr>
          <w:rFonts w:ascii="Calibri Light" w:hAnsi="Calibri Light"/>
        </w:rPr>
        <w:t xml:space="preserve">cience </w:t>
      </w:r>
      <w:r w:rsidR="00D80CF0" w:rsidRPr="00FE58BE">
        <w:rPr>
          <w:rFonts w:ascii="Calibri Light" w:hAnsi="Calibri Light"/>
        </w:rPr>
        <w:t>realizován smluvní výzkum s</w:t>
      </w:r>
      <w:r w:rsidR="0074335B" w:rsidRPr="00FE58BE">
        <w:rPr>
          <w:rFonts w:ascii="Calibri Light" w:hAnsi="Calibri Light"/>
        </w:rPr>
        <w:t> řadou významných firem jako např.</w:t>
      </w:r>
      <w:r w:rsidR="00D80CF0" w:rsidRPr="00FE58BE">
        <w:rPr>
          <w:rFonts w:ascii="Calibri Light" w:hAnsi="Calibri Light"/>
        </w:rPr>
        <w:t xml:space="preserve"> Continental Reifen Deutschland GmbH (Německo); </w:t>
      </w:r>
      <w:r w:rsidR="00FE58BE">
        <w:rPr>
          <w:rFonts w:ascii="Calibri Light" w:hAnsi="Calibri Light"/>
        </w:rPr>
        <w:t>Mubea Fahrwerksfedern GmbH (</w:t>
      </w:r>
      <w:r w:rsidR="0074335B" w:rsidRPr="00FE58BE">
        <w:rPr>
          <w:rFonts w:ascii="Calibri Light" w:hAnsi="Calibri Light"/>
        </w:rPr>
        <w:t>Německo</w:t>
      </w:r>
      <w:r w:rsidR="00FE58BE">
        <w:rPr>
          <w:rFonts w:ascii="Calibri Light" w:hAnsi="Calibri Light"/>
        </w:rPr>
        <w:t>)</w:t>
      </w:r>
      <w:r w:rsidR="0074335B" w:rsidRPr="00FE58BE">
        <w:rPr>
          <w:rFonts w:ascii="Calibri Light" w:hAnsi="Calibri Light"/>
        </w:rPr>
        <w:t xml:space="preserve">; </w:t>
      </w:r>
      <w:r w:rsidR="00D80CF0" w:rsidRPr="00FE58BE">
        <w:rPr>
          <w:rFonts w:ascii="Calibri Light" w:hAnsi="Calibri Light"/>
        </w:rPr>
        <w:t>DuPont International Operations Sarl (Švýcarsko); Tetra Pak Packaging Solutions AB (Šv</w:t>
      </w:r>
      <w:r w:rsidR="00FE58BE">
        <w:rPr>
          <w:rFonts w:ascii="Calibri Light" w:hAnsi="Calibri Light"/>
        </w:rPr>
        <w:t>é</w:t>
      </w:r>
      <w:r w:rsidR="00D80CF0" w:rsidRPr="00FE58BE">
        <w:rPr>
          <w:rFonts w:ascii="Calibri Light" w:hAnsi="Calibri Light"/>
        </w:rPr>
        <w:t>dsko); Teldor Cables Telecom LTD (Izrael)</w:t>
      </w:r>
      <w:r w:rsidR="0074335B" w:rsidRPr="00FE58BE">
        <w:rPr>
          <w:rFonts w:ascii="Calibri Light" w:hAnsi="Calibri Light"/>
        </w:rPr>
        <w:t>.</w:t>
      </w:r>
      <w:r w:rsidR="00D80CF0">
        <w:rPr>
          <w:rFonts w:asciiTheme="minorHAnsi" w:hAnsiTheme="minorHAnsi" w:cstheme="minorHAnsi"/>
          <w:color w:val="0070C0"/>
          <w:spacing w:val="-2"/>
        </w:rPr>
        <w:t xml:space="preserve"> </w:t>
      </w:r>
    </w:p>
    <w:p w14:paraId="4FE71E63" w14:textId="523903F1" w:rsidR="00D80CF0" w:rsidRPr="00FE58BE" w:rsidRDefault="0074335B" w:rsidP="00D80CF0">
      <w:pPr>
        <w:jc w:val="both"/>
        <w:rPr>
          <w:rFonts w:ascii="Calibri Light" w:hAnsi="Calibri Light"/>
        </w:rPr>
      </w:pPr>
      <w:r w:rsidRPr="00FE58BE">
        <w:rPr>
          <w:rFonts w:ascii="Calibri Light" w:hAnsi="Calibri Light"/>
        </w:rPr>
        <w:t xml:space="preserve">Fakulta technologická Univerzity Tomáše Bati ve Zlíně je </w:t>
      </w:r>
      <w:r w:rsidR="003E0F0B" w:rsidRPr="00FE58BE">
        <w:rPr>
          <w:rFonts w:ascii="Calibri Light" w:hAnsi="Calibri Light"/>
        </w:rPr>
        <w:t xml:space="preserve">také </w:t>
      </w:r>
      <w:r w:rsidRPr="00FE58BE">
        <w:rPr>
          <w:rFonts w:ascii="Calibri Light" w:hAnsi="Calibri Light"/>
        </w:rPr>
        <w:t>organizátorem mezinárodní konference “Novel Trends in Rheology“. První ročník konference proběhl již v roce 2005 a akce se koná pravidelně každý druhý rok ve spolupráci s Odbornou skupinou reologie (Česká společnost chemická) a divizí Aplikované reologie (SPE, USA). Konference je věnována problematice nestabilních toků vznikajících při zpracování polymerních materiálů, modelování toku, experimentální a teoretické reologii makromolekulárních látek, mechanice nenewtonských kapalin a polymerním nanovláknům. Součástí konference je doprovodná výstava, na které je možné se seznámit s novinkami v oblasti experimentálních zařízení určených pro hodnocení tokového chování polymerních materiálů.</w:t>
      </w:r>
    </w:p>
    <w:p w14:paraId="71CDC426" w14:textId="77777777" w:rsidR="00980E5B" w:rsidRDefault="00980E5B" w:rsidP="00035992">
      <w:pPr>
        <w:pStyle w:val="Heading2"/>
      </w:pPr>
    </w:p>
    <w:p w14:paraId="2A6DB7B0" w14:textId="61C2308F" w:rsidR="009E517D" w:rsidRPr="004519F5" w:rsidRDefault="009E517D" w:rsidP="00035992">
      <w:pPr>
        <w:pStyle w:val="Heading2"/>
      </w:pPr>
      <w:r w:rsidRPr="004519F5">
        <w:t xml:space="preserve">Profil absolventa a obsah studia </w:t>
      </w:r>
    </w:p>
    <w:p w14:paraId="45EC40B8" w14:textId="77777777" w:rsidR="009E517D" w:rsidRPr="004519F5" w:rsidRDefault="009E517D" w:rsidP="00155275">
      <w:pPr>
        <w:pStyle w:val="Heading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12D1C2CB" w14:textId="3B6C928E" w:rsidR="00AF7A77" w:rsidRPr="00FE58BE" w:rsidRDefault="00C124E4" w:rsidP="00C124E4">
      <w:pPr>
        <w:autoSpaceDE w:val="0"/>
        <w:autoSpaceDN w:val="0"/>
        <w:adjustRightInd w:val="0"/>
        <w:jc w:val="both"/>
        <w:rPr>
          <w:rFonts w:ascii="Calibri Light" w:hAnsi="Calibri Light"/>
        </w:rPr>
      </w:pPr>
      <w:r w:rsidRPr="00FE58BE">
        <w:rPr>
          <w:rFonts w:ascii="Calibri Light" w:hAnsi="Calibri Light"/>
        </w:rPr>
        <w:t>Odborné znalosti, dovednosti a obecné způsobilosti absolventů studijního programu Technologie makromolekulárních látek jsou v souladu s typem a profilem uvedeného studijního programu.</w:t>
      </w:r>
    </w:p>
    <w:p w14:paraId="2BFBD143" w14:textId="50495CAF" w:rsidR="006B10D8" w:rsidRPr="00FE58BE" w:rsidRDefault="006B10D8" w:rsidP="006B10D8">
      <w:pPr>
        <w:autoSpaceDE w:val="0"/>
        <w:autoSpaceDN w:val="0"/>
        <w:adjustRightInd w:val="0"/>
        <w:jc w:val="both"/>
        <w:rPr>
          <w:rFonts w:ascii="Calibri Light" w:hAnsi="Calibri Light"/>
        </w:rPr>
      </w:pPr>
      <w:r w:rsidRPr="00FE58BE">
        <w:rPr>
          <w:rFonts w:ascii="Calibri Light" w:hAnsi="Calibri Light"/>
        </w:rPr>
        <w:t>Studijní program Technologie makromolekulárních látek 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w:t>
      </w:r>
      <w:r w:rsidRPr="005F18E6">
        <w:rPr>
          <w:b/>
          <w:color w:val="00B0F0"/>
          <w:spacing w:val="-2"/>
        </w:rPr>
        <w:t xml:space="preserve"> </w:t>
      </w:r>
      <w:r w:rsidRPr="00FE58BE">
        <w:rPr>
          <w:rFonts w:ascii="Calibri Light" w:hAnsi="Calibri Light"/>
        </w:rPr>
        <w:t xml:space="preserve">poznatky. V průběhu studia musí </w:t>
      </w:r>
      <w:r w:rsidRPr="00FE58BE">
        <w:rPr>
          <w:rFonts w:ascii="Calibri Light" w:hAnsi="Calibri Light"/>
        </w:rPr>
        <w:lastRenderedPageBreak/>
        <w:t>doktorand prokázat schopnost tvůrčím způsobem řešit složité odborné problémy. Součástí studia se předpokládá prezentace výsledků na mezinárodních konferencích a jejich publikace v zahraničních odborných časopisech. Absolvent bude technologicky orientovaný odborník vybavený znalostmi nutnými pro exaktní popis zpracovatelských procesů, fyzikálních a chemických vlastností polymerních materiálů a produktů z nich získaných, který bude schopen samostatn</w:t>
      </w:r>
      <w:r w:rsidRPr="00FE58BE">
        <w:rPr>
          <w:rFonts w:ascii="Calibri Light" w:hAnsi="Calibri Light" w:hint="eastAsia"/>
        </w:rPr>
        <w:t>ě</w:t>
      </w:r>
      <w:r w:rsidRPr="00FE58BE">
        <w:rPr>
          <w:rFonts w:ascii="Calibri Light" w:hAnsi="Calibri Light"/>
        </w:rPr>
        <w:t>, kreativn</w:t>
      </w:r>
      <w:r w:rsidRPr="00FE58BE">
        <w:rPr>
          <w:rFonts w:ascii="Calibri Light" w:hAnsi="Calibri Light" w:hint="eastAsia"/>
        </w:rPr>
        <w:t>ě</w:t>
      </w:r>
      <w:r w:rsidRPr="00FE58BE">
        <w:rPr>
          <w:rFonts w:ascii="Calibri Light" w:hAnsi="Calibri Light"/>
        </w:rPr>
        <w:t>, v</w:t>
      </w:r>
      <w:r w:rsidRPr="00FE58BE">
        <w:rPr>
          <w:rFonts w:ascii="Calibri Light" w:hAnsi="Calibri Light" w:hint="eastAsia"/>
        </w:rPr>
        <w:t>ě</w:t>
      </w:r>
      <w:r w:rsidRPr="00FE58BE">
        <w:rPr>
          <w:rFonts w:ascii="Calibri Light" w:hAnsi="Calibri Light"/>
        </w:rPr>
        <w:t>decky,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ě</w:t>
      </w:r>
      <w:r w:rsidRPr="00FE58BE">
        <w:rPr>
          <w:rFonts w:ascii="Calibri Light" w:hAnsi="Calibri Light"/>
        </w:rPr>
        <w:t xml:space="preserve"> a pedagogicky pracovat v oblasti zpracovatelstv</w:t>
      </w:r>
      <w:r w:rsidRPr="00FE58BE">
        <w:rPr>
          <w:rFonts w:ascii="Calibri Light" w:hAnsi="Calibri Light" w:hint="eastAsia"/>
        </w:rPr>
        <w:t>í</w:t>
      </w:r>
      <w:r w:rsidRPr="00FE58BE">
        <w:rPr>
          <w:rFonts w:ascii="Calibri Light" w:hAnsi="Calibri Light"/>
        </w:rPr>
        <w:t xml:space="preserve"> polymern</w:t>
      </w:r>
      <w:r w:rsidRPr="00FE58BE">
        <w:rPr>
          <w:rFonts w:ascii="Calibri Light" w:hAnsi="Calibri Light" w:hint="eastAsia"/>
        </w:rPr>
        <w:t>í</w:t>
      </w:r>
      <w:r w:rsidRPr="00FE58BE">
        <w:rPr>
          <w:rFonts w:ascii="Calibri Light" w:hAnsi="Calibri Light"/>
        </w:rPr>
        <w:t>ch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xml:space="preserve">, </w:t>
      </w:r>
      <w:r w:rsidRPr="00FE58BE">
        <w:rPr>
          <w:rFonts w:ascii="Calibri Light" w:hAnsi="Calibri Light" w:hint="eastAsia"/>
        </w:rPr>
        <w:t>ř</w:t>
      </w:r>
      <w:r w:rsidRPr="00FE58BE">
        <w:rPr>
          <w:rFonts w:ascii="Calibri Light" w:hAnsi="Calibri Light"/>
        </w:rPr>
        <w:t>e</w:t>
      </w:r>
      <w:r w:rsidRPr="00FE58BE">
        <w:rPr>
          <w:rFonts w:ascii="Calibri Light" w:hAnsi="Calibri Light" w:hint="eastAsia"/>
        </w:rPr>
        <w:t>š</w:t>
      </w:r>
      <w:r w:rsidRPr="00FE58BE">
        <w:rPr>
          <w:rFonts w:ascii="Calibri Light" w:hAnsi="Calibri Light"/>
        </w:rPr>
        <w:t>it inovativn</w:t>
      </w:r>
      <w:r w:rsidRPr="00FE58BE">
        <w:rPr>
          <w:rFonts w:ascii="Calibri Light" w:hAnsi="Calibri Light" w:hint="eastAsia"/>
        </w:rPr>
        <w:t>í</w:t>
      </w:r>
      <w:r w:rsidRPr="00FE58BE">
        <w:rPr>
          <w:rFonts w:ascii="Calibri Light" w:hAnsi="Calibri Light"/>
        </w:rPr>
        <w:t xml:space="preserve"> po</w:t>
      </w:r>
      <w:r w:rsidRPr="00FE58BE">
        <w:rPr>
          <w:rFonts w:ascii="Calibri Light" w:hAnsi="Calibri Light" w:hint="eastAsia"/>
        </w:rPr>
        <w:t>ž</w:t>
      </w:r>
      <w:r w:rsidRPr="00FE58BE">
        <w:rPr>
          <w:rFonts w:ascii="Calibri Light" w:hAnsi="Calibri Light"/>
        </w:rPr>
        <w:t>adavky na nov</w:t>
      </w:r>
      <w:r w:rsidRPr="00FE58BE">
        <w:rPr>
          <w:rFonts w:ascii="Calibri Light" w:hAnsi="Calibri Light" w:hint="eastAsia"/>
        </w:rPr>
        <w:t>é</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ly a postupy vylep</w:t>
      </w:r>
      <w:r w:rsidRPr="00FE58BE">
        <w:rPr>
          <w:rFonts w:ascii="Calibri Light" w:hAnsi="Calibri Light" w:hint="eastAsia"/>
        </w:rPr>
        <w:t>š</w:t>
      </w:r>
      <w:r w:rsidRPr="00FE58BE">
        <w:rPr>
          <w:rFonts w:ascii="Calibri Light" w:hAnsi="Calibri Light"/>
        </w:rPr>
        <w:t>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 xml:space="preserve"> u</w:t>
      </w:r>
      <w:r w:rsidRPr="00FE58BE">
        <w:rPr>
          <w:rFonts w:ascii="Calibri Light" w:hAnsi="Calibri Light" w:hint="eastAsia"/>
        </w:rPr>
        <w:t>ž</w:t>
      </w:r>
      <w:r w:rsidRPr="00FE58BE">
        <w:rPr>
          <w:rFonts w:ascii="Calibri Light" w:hAnsi="Calibri Light"/>
        </w:rPr>
        <w:t>itn</w:t>
      </w:r>
      <w:r w:rsidRPr="00FE58BE">
        <w:rPr>
          <w:rFonts w:ascii="Calibri Light" w:hAnsi="Calibri Light" w:hint="eastAsia"/>
        </w:rPr>
        <w:t>é</w:t>
      </w:r>
      <w:r w:rsidRPr="00FE58BE">
        <w:rPr>
          <w:rFonts w:ascii="Calibri Light" w:hAnsi="Calibri Light"/>
        </w:rPr>
        <w:t xml:space="preserve"> vlastnosti v</w:t>
      </w:r>
      <w:r w:rsidRPr="00FE58BE">
        <w:rPr>
          <w:rFonts w:ascii="Calibri Light" w:hAnsi="Calibri Light" w:hint="eastAsia"/>
        </w:rPr>
        <w:t>ý</w:t>
      </w:r>
      <w:r w:rsidRPr="00FE58BE">
        <w:rPr>
          <w:rFonts w:ascii="Calibri Light" w:hAnsi="Calibri Light"/>
        </w:rPr>
        <w:t>robk</w:t>
      </w:r>
      <w:r w:rsidRPr="00FE58BE">
        <w:rPr>
          <w:rFonts w:ascii="Calibri Light" w:hAnsi="Calibri Light" w:hint="eastAsia"/>
        </w:rPr>
        <w:t>ů</w:t>
      </w:r>
      <w:r w:rsidRPr="00FE58BE">
        <w:rPr>
          <w:rFonts w:ascii="Calibri Light" w:hAnsi="Calibri Light"/>
        </w:rPr>
        <w:t xml:space="preserve">. Absolventi tohoto </w:t>
      </w:r>
      <w:r w:rsidR="00FE58BE">
        <w:rPr>
          <w:rFonts w:ascii="Calibri Light" w:hAnsi="Calibri Light"/>
        </w:rPr>
        <w:t>programu</w:t>
      </w:r>
      <w:r w:rsidRPr="00FE58BE">
        <w:rPr>
          <w:rFonts w:ascii="Calibri Light" w:hAnsi="Calibri Light"/>
        </w:rPr>
        <w:t xml:space="preserve"> najdou </w:t>
      </w:r>
      <w:r w:rsidRPr="00FE58BE">
        <w:rPr>
          <w:rFonts w:ascii="Calibri Light" w:hAnsi="Calibri Light" w:hint="eastAsia"/>
        </w:rPr>
        <w:t>š</w:t>
      </w:r>
      <w:r w:rsidRPr="00FE58BE">
        <w:rPr>
          <w:rFonts w:ascii="Calibri Light" w:hAnsi="Calibri Light"/>
        </w:rPr>
        <w:t>irok</w:t>
      </w:r>
      <w:r w:rsidRPr="00FE58BE">
        <w:rPr>
          <w:rFonts w:ascii="Calibri Light" w:hAnsi="Calibri Light" w:hint="eastAsia"/>
        </w:rPr>
        <w:t>é</w:t>
      </w:r>
      <w:r w:rsidRPr="00FE58BE">
        <w:rPr>
          <w:rFonts w:ascii="Calibri Light" w:hAnsi="Calibri Light"/>
        </w:rPr>
        <w:t xml:space="preserve"> uplatn</w:t>
      </w:r>
      <w:r w:rsidRPr="00FE58BE">
        <w:rPr>
          <w:rFonts w:ascii="Calibri Light" w:hAnsi="Calibri Light" w:hint="eastAsia"/>
        </w:rPr>
        <w:t>ě</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na pozic</w:t>
      </w:r>
      <w:r w:rsidRPr="00FE58BE">
        <w:rPr>
          <w:rFonts w:ascii="Calibri Light" w:hAnsi="Calibri Light" w:hint="eastAsia"/>
        </w:rPr>
        <w:t>í</w:t>
      </w:r>
      <w:r w:rsidRPr="00FE58BE">
        <w:rPr>
          <w:rFonts w:ascii="Calibri Light" w:hAnsi="Calibri Light"/>
        </w:rPr>
        <w:t>ch projektov</w:t>
      </w:r>
      <w:r w:rsidRPr="00FE58BE">
        <w:rPr>
          <w:rFonts w:ascii="Calibri Light" w:hAnsi="Calibri Light" w:hint="eastAsia"/>
        </w:rPr>
        <w:t>ý</w:t>
      </w:r>
      <w:r w:rsidRPr="00FE58BE">
        <w:rPr>
          <w:rFonts w:ascii="Calibri Light" w:hAnsi="Calibri Light"/>
        </w:rPr>
        <w:t>ch mana</w:t>
      </w:r>
      <w:r w:rsidRPr="00FE58BE">
        <w:rPr>
          <w:rFonts w:ascii="Calibri Light" w:hAnsi="Calibri Light" w:hint="eastAsia"/>
        </w:rPr>
        <w:t>ž</w:t>
      </w:r>
      <w:r w:rsidRPr="00FE58BE">
        <w:rPr>
          <w:rFonts w:ascii="Calibri Light" w:hAnsi="Calibri Light"/>
        </w:rPr>
        <w:t>er</w:t>
      </w:r>
      <w:r w:rsidRPr="00FE58BE">
        <w:rPr>
          <w:rFonts w:ascii="Calibri Light" w:hAnsi="Calibri Light" w:hint="eastAsia"/>
        </w:rPr>
        <w:t>ů</w:t>
      </w:r>
      <w:r w:rsidRPr="00FE58BE">
        <w:rPr>
          <w:rFonts w:ascii="Calibri Light" w:hAnsi="Calibri Light"/>
        </w:rPr>
        <w:t xml:space="preserve"> a samostatných výzkumných pracovníků ve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ý</w:t>
      </w:r>
      <w:r w:rsidRPr="00FE58BE">
        <w:rPr>
          <w:rFonts w:ascii="Calibri Light" w:hAnsi="Calibri Light"/>
        </w:rPr>
        <w:t>ch a projek</w:t>
      </w:r>
      <w:r w:rsidRPr="00FE58BE">
        <w:rPr>
          <w:rFonts w:ascii="Calibri Light" w:hAnsi="Calibri Light" w:hint="eastAsia"/>
        </w:rPr>
        <w:t>č</w:t>
      </w:r>
      <w:r w:rsidRPr="00FE58BE">
        <w:rPr>
          <w:rFonts w:ascii="Calibri Light" w:hAnsi="Calibri Light"/>
        </w:rPr>
        <w:t>n</w:t>
      </w:r>
      <w:r w:rsidRPr="00FE58BE">
        <w:rPr>
          <w:rFonts w:ascii="Calibri Light" w:hAnsi="Calibri Light" w:hint="eastAsia"/>
        </w:rPr>
        <w:t>í</w:t>
      </w:r>
      <w:r w:rsidRPr="00FE58BE">
        <w:rPr>
          <w:rFonts w:ascii="Calibri Light" w:hAnsi="Calibri Light"/>
        </w:rPr>
        <w:t>ch instituc</w:t>
      </w:r>
      <w:r w:rsidRPr="00FE58BE">
        <w:rPr>
          <w:rFonts w:ascii="Calibri Light" w:hAnsi="Calibri Light" w:hint="eastAsia"/>
        </w:rPr>
        <w:t>í</w:t>
      </w:r>
      <w:r w:rsidRPr="00FE58BE">
        <w:rPr>
          <w:rFonts w:ascii="Calibri Light" w:hAnsi="Calibri Light"/>
        </w:rPr>
        <w:t>ch z</w:t>
      </w:r>
      <w:r w:rsidRPr="00FE58BE">
        <w:rPr>
          <w:rFonts w:ascii="Calibri Light" w:hAnsi="Calibri Light" w:hint="eastAsia"/>
        </w:rPr>
        <w:t>á</w:t>
      </w:r>
      <w:r w:rsidRPr="00FE58BE">
        <w:rPr>
          <w:rFonts w:ascii="Calibri Light" w:hAnsi="Calibri Light"/>
        </w:rPr>
        <w:t>kladn</w:t>
      </w:r>
      <w:r w:rsidRPr="00FE58BE">
        <w:rPr>
          <w:rFonts w:ascii="Calibri Light" w:hAnsi="Calibri Light" w:hint="eastAsia"/>
        </w:rPr>
        <w:t>í</w:t>
      </w:r>
      <w:r w:rsidRPr="00FE58BE">
        <w:rPr>
          <w:rFonts w:ascii="Calibri Light" w:hAnsi="Calibri Light"/>
        </w:rPr>
        <w:t>ho 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(Univerzity, Akademie v</w:t>
      </w:r>
      <w:r w:rsidRPr="00FE58BE">
        <w:rPr>
          <w:rFonts w:ascii="Calibri Light" w:hAnsi="Calibri Light" w:hint="eastAsia"/>
        </w:rPr>
        <w:t>ě</w:t>
      </w:r>
      <w:r w:rsidRPr="00FE58BE">
        <w:rPr>
          <w:rFonts w:ascii="Calibri Light" w:hAnsi="Calibri Light"/>
        </w:rPr>
        <w:t xml:space="preserve">d </w:t>
      </w:r>
      <w:r w:rsidRPr="00FE58BE">
        <w:rPr>
          <w:rFonts w:ascii="Calibri Light" w:hAnsi="Calibri Light" w:hint="eastAsia"/>
        </w:rPr>
        <w:t>Č</w:t>
      </w:r>
      <w:r w:rsidRPr="00FE58BE">
        <w:rPr>
          <w:rFonts w:ascii="Calibri Light" w:hAnsi="Calibri Light"/>
        </w:rPr>
        <w:t>esk</w:t>
      </w:r>
      <w:r w:rsidRPr="00FE58BE">
        <w:rPr>
          <w:rFonts w:ascii="Calibri Light" w:hAnsi="Calibri Light" w:hint="eastAsia"/>
        </w:rPr>
        <w:t>é</w:t>
      </w:r>
      <w:r w:rsidRPr="00FE58BE">
        <w:rPr>
          <w:rFonts w:ascii="Calibri Light" w:hAnsi="Calibri Light"/>
        </w:rPr>
        <w:t xml:space="preserve"> republiky, Technologick</w:t>
      </w:r>
      <w:r w:rsidRPr="00FE58BE">
        <w:rPr>
          <w:rFonts w:ascii="Calibri Light" w:hAnsi="Calibri Light" w:hint="eastAsia"/>
        </w:rPr>
        <w:t>é</w:t>
      </w:r>
      <w:r w:rsidRPr="00FE58BE">
        <w:rPr>
          <w:rFonts w:ascii="Calibri Light" w:hAnsi="Calibri Light"/>
        </w:rPr>
        <w:t xml:space="preserve"> parky, Centra pro transfer technologi</w:t>
      </w:r>
      <w:r w:rsidRPr="00FE58BE">
        <w:rPr>
          <w:rFonts w:ascii="Calibri Light" w:hAnsi="Calibri Light" w:hint="eastAsia"/>
        </w:rPr>
        <w:t>í</w:t>
      </w:r>
      <w:r w:rsidRPr="00FE58BE">
        <w:rPr>
          <w:rFonts w:ascii="Calibri Light" w:hAnsi="Calibri Light"/>
        </w:rPr>
        <w:t>, Centra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Centra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Technologick</w:t>
      </w:r>
      <w:r w:rsidRPr="00FE58BE">
        <w:rPr>
          <w:rFonts w:ascii="Calibri Light" w:hAnsi="Calibri Light" w:hint="eastAsia"/>
        </w:rPr>
        <w:t>á</w:t>
      </w:r>
      <w:r w:rsidRPr="00FE58BE">
        <w:rPr>
          <w:rFonts w:ascii="Calibri Light" w:hAnsi="Calibri Light"/>
        </w:rPr>
        <w:t xml:space="preserve"> centra atp.) a ve vedouc</w:t>
      </w:r>
      <w:r w:rsidRPr="00FE58BE">
        <w:rPr>
          <w:rFonts w:ascii="Calibri Light" w:hAnsi="Calibri Light" w:hint="eastAsia"/>
        </w:rPr>
        <w:t>í</w:t>
      </w:r>
      <w:r w:rsidRPr="00FE58BE">
        <w:rPr>
          <w:rFonts w:ascii="Calibri Light" w:hAnsi="Calibri Light"/>
        </w:rPr>
        <w:t>ch pozic</w:t>
      </w:r>
      <w:r w:rsidRPr="00FE58BE">
        <w:rPr>
          <w:rFonts w:ascii="Calibri Light" w:hAnsi="Calibri Light" w:hint="eastAsia"/>
        </w:rPr>
        <w:t>í</w:t>
      </w:r>
      <w:r w:rsidRPr="00FE58BE">
        <w:rPr>
          <w:rFonts w:ascii="Calibri Light" w:hAnsi="Calibri Light"/>
        </w:rPr>
        <w:t>ch v odd</w:t>
      </w:r>
      <w:r w:rsidRPr="00FE58BE">
        <w:rPr>
          <w:rFonts w:ascii="Calibri Light" w:hAnsi="Calibri Light" w:hint="eastAsia"/>
        </w:rPr>
        <w:t>ě</w:t>
      </w:r>
      <w:r w:rsidRPr="00FE58BE">
        <w:rPr>
          <w:rFonts w:ascii="Calibri Light" w:hAnsi="Calibri Light"/>
        </w:rPr>
        <w:t>len</w:t>
      </w:r>
      <w:r w:rsidRPr="00FE58BE">
        <w:rPr>
          <w:rFonts w:ascii="Calibri Light" w:hAnsi="Calibri Light" w:hint="eastAsia"/>
        </w:rPr>
        <w:t>í</w:t>
      </w:r>
      <w:r w:rsidRPr="00FE58BE">
        <w:rPr>
          <w:rFonts w:ascii="Calibri Light" w:hAnsi="Calibri Light"/>
        </w:rPr>
        <w:t>ch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ve v</w:t>
      </w:r>
      <w:r w:rsidRPr="00FE58BE">
        <w:rPr>
          <w:rFonts w:ascii="Calibri Light" w:hAnsi="Calibri Light" w:hint="eastAsia"/>
        </w:rPr>
        <w:t>ý</w:t>
      </w:r>
      <w:r w:rsidRPr="00FE58BE">
        <w:rPr>
          <w:rFonts w:ascii="Calibri Light" w:hAnsi="Calibri Light"/>
        </w:rPr>
        <w:t>robn</w:t>
      </w:r>
      <w:r w:rsidRPr="00FE58BE">
        <w:rPr>
          <w:rFonts w:ascii="Calibri Light" w:hAnsi="Calibri Light" w:hint="eastAsia"/>
        </w:rPr>
        <w:t>í</w:t>
      </w:r>
      <w:r w:rsidRPr="00FE58BE">
        <w:rPr>
          <w:rFonts w:ascii="Calibri Light" w:hAnsi="Calibri Light"/>
        </w:rPr>
        <w:t>ch organizac</w:t>
      </w:r>
      <w:r w:rsidRPr="00FE58BE">
        <w:rPr>
          <w:rFonts w:ascii="Calibri Light" w:hAnsi="Calibri Light" w:hint="eastAsia"/>
        </w:rPr>
        <w:t>í</w:t>
      </w:r>
      <w:r w:rsidRPr="00FE58BE">
        <w:rPr>
          <w:rFonts w:ascii="Calibri Light" w:hAnsi="Calibri Light"/>
        </w:rPr>
        <w:t>ch zab</w:t>
      </w:r>
      <w:r w:rsidRPr="00FE58BE">
        <w:rPr>
          <w:rFonts w:ascii="Calibri Light" w:hAnsi="Calibri Light" w:hint="eastAsia"/>
        </w:rPr>
        <w:t>ý</w:t>
      </w:r>
      <w:r w:rsidRPr="00FE58BE">
        <w:rPr>
          <w:rFonts w:ascii="Calibri Light" w:hAnsi="Calibri Light"/>
        </w:rPr>
        <w:t>vaj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 problematikou zpracov</w:t>
      </w:r>
      <w:r w:rsidRPr="00FE58BE">
        <w:rPr>
          <w:rFonts w:ascii="Calibri Light" w:hAnsi="Calibri Light" w:hint="eastAsia"/>
        </w:rPr>
        <w:t>á</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tj. v plastik</w:t>
      </w:r>
      <w:r w:rsidRPr="00FE58BE">
        <w:rPr>
          <w:rFonts w:ascii="Calibri Light" w:hAnsi="Calibri Light" w:hint="eastAsia"/>
        </w:rPr>
        <w:t>ář</w:t>
      </w:r>
      <w:r w:rsidRPr="00FE58BE">
        <w:rPr>
          <w:rFonts w:ascii="Calibri Light" w:hAnsi="Calibri Light"/>
        </w:rPr>
        <w:t>sk</w:t>
      </w:r>
      <w:r w:rsidRPr="00FE58BE">
        <w:rPr>
          <w:rFonts w:ascii="Calibri Light" w:hAnsi="Calibri Light" w:hint="eastAsia"/>
        </w:rPr>
        <w:t>é</w:t>
      </w:r>
      <w:r w:rsidRPr="00FE58BE">
        <w:rPr>
          <w:rFonts w:ascii="Calibri Light" w:hAnsi="Calibri Light"/>
        </w:rPr>
        <w:t>m a gum</w:t>
      </w:r>
      <w:r w:rsidRPr="00FE58BE">
        <w:rPr>
          <w:rFonts w:ascii="Calibri Light" w:hAnsi="Calibri Light" w:hint="eastAsia"/>
        </w:rPr>
        <w:t>á</w:t>
      </w:r>
      <w:r w:rsidRPr="00FE58BE">
        <w:rPr>
          <w:rFonts w:ascii="Calibri Light" w:hAnsi="Calibri Light"/>
        </w:rPr>
        <w:t>rensk</w:t>
      </w:r>
      <w:r w:rsidRPr="00FE58BE">
        <w:rPr>
          <w:rFonts w:ascii="Calibri Light" w:hAnsi="Calibri Light" w:hint="eastAsia"/>
        </w:rPr>
        <w:t>é</w:t>
      </w:r>
      <w:r w:rsidRPr="00FE58BE">
        <w:rPr>
          <w:rFonts w:ascii="Calibri Light" w:hAnsi="Calibri Light"/>
        </w:rPr>
        <w:t>m pr</w:t>
      </w:r>
      <w:r w:rsidRPr="00FE58BE">
        <w:rPr>
          <w:rFonts w:ascii="Calibri Light" w:hAnsi="Calibri Light" w:hint="eastAsia"/>
        </w:rPr>
        <w:t>ů</w:t>
      </w:r>
      <w:r w:rsidRPr="00FE58BE">
        <w:rPr>
          <w:rFonts w:ascii="Calibri Light" w:hAnsi="Calibri Light"/>
        </w:rPr>
        <w:t>myslu, a na n</w:t>
      </w:r>
      <w:r w:rsidRPr="00FE58BE">
        <w:rPr>
          <w:rFonts w:ascii="Calibri Light" w:hAnsi="Calibri Light" w:hint="eastAsia"/>
        </w:rPr>
        <w:t>ě</w:t>
      </w:r>
      <w:r w:rsidRPr="00FE58BE">
        <w:rPr>
          <w:rFonts w:ascii="Calibri Light" w:hAnsi="Calibri Light"/>
        </w:rPr>
        <w:t xml:space="preserve"> navazuj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segmentech.</w:t>
      </w:r>
    </w:p>
    <w:p w14:paraId="2399ED27" w14:textId="57B6FFBB" w:rsidR="005F18E6" w:rsidRDefault="005F18E6" w:rsidP="006B10D8">
      <w:pPr>
        <w:autoSpaceDE w:val="0"/>
        <w:autoSpaceDN w:val="0"/>
        <w:adjustRightInd w:val="0"/>
        <w:jc w:val="both"/>
        <w:rPr>
          <w:rFonts w:ascii="Calibri Light" w:hAnsi="Calibri Light"/>
        </w:rPr>
      </w:pPr>
      <w:r w:rsidRPr="00FE58BE">
        <w:rPr>
          <w:rFonts w:ascii="Calibri Light" w:hAnsi="Calibri Light"/>
        </w:rPr>
        <w:t>Mezi základní tématické okruhy studijního programu Technologie makromolekulárních látek patří zejména makromolekulární chemie, fyzikální chemie a fyzika polymerů, inženýrství a technologie zpracování makromolekulárních látek včetně mezioborových oblastí z makromolekulární vědy vycházející a nebo s ní úzce související. T</w:t>
      </w:r>
      <w:r w:rsidR="00FE58BE">
        <w:rPr>
          <w:rFonts w:ascii="Calibri Light" w:hAnsi="Calibri Light"/>
        </w:rPr>
        <w:t>y</w:t>
      </w:r>
      <w:r w:rsidRPr="00FE58BE">
        <w:rPr>
          <w:rFonts w:ascii="Calibri Light" w:hAnsi="Calibri Light"/>
        </w:rPr>
        <w:t>pické tématické okruhy daného programu jsou orientovány zejm</w:t>
      </w:r>
      <w:r w:rsidR="00FE58BE">
        <w:rPr>
          <w:rFonts w:ascii="Calibri Light" w:hAnsi="Calibri Light"/>
        </w:rPr>
        <w:t>é</w:t>
      </w:r>
      <w:r w:rsidRPr="00FE58BE">
        <w:rPr>
          <w:rFonts w:ascii="Calibri Light" w:hAnsi="Calibri Light"/>
        </w:rPr>
        <w:t>na na přípravu, charakterizaci a zpracování polymerních materiálů, a to např. v těchto oblastech: polymerní směsi a plněné systémy; biologicky rozložitelné polymery a polymerní směsi; vodivé polymery a biopolymery, biomimetické materiály; polymerní kompozity a nanokompozity; hydrogely a biokompozity; antimikrobiální polymerní materiály; 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p w14:paraId="7E16CAAE" w14:textId="77777777" w:rsidR="00FE58BE" w:rsidRPr="00FE58BE" w:rsidRDefault="00FE58BE" w:rsidP="001D3088">
      <w:pPr>
        <w:autoSpaceDE w:val="0"/>
        <w:autoSpaceDN w:val="0"/>
        <w:adjustRightInd w:val="0"/>
        <w:spacing w:after="0"/>
        <w:jc w:val="both"/>
        <w:rPr>
          <w:rFonts w:ascii="Calibri Light" w:hAnsi="Calibri Light"/>
        </w:rPr>
      </w:pPr>
    </w:p>
    <w:p w14:paraId="139E7E97" w14:textId="77777777" w:rsidR="009E517D" w:rsidRPr="004519F5" w:rsidRDefault="009E517D" w:rsidP="00650764">
      <w:pPr>
        <w:pStyle w:val="Heading3"/>
      </w:pPr>
      <w:r w:rsidRPr="004519F5">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553CD0DA" w:rsidR="0099272E" w:rsidRPr="004519F5" w:rsidRDefault="0099272E" w:rsidP="0099272E">
      <w:pPr>
        <w:jc w:val="both"/>
        <w:rPr>
          <w:rFonts w:ascii="Calibri Light" w:hAnsi="Calibri Light"/>
        </w:rPr>
      </w:pPr>
      <w:r w:rsidRPr="004519F5">
        <w:rPr>
          <w:rFonts w:ascii="Calibri Light" w:hAnsi="Calibri Light"/>
        </w:rPr>
        <w:t xml:space="preserve">Student doktorského studia na FT UTB ve Zlíně se povinně účastní předmětu </w:t>
      </w:r>
      <w:r w:rsidR="00FD4463">
        <w:rPr>
          <w:rFonts w:ascii="Calibri Light" w:hAnsi="Calibri Light"/>
        </w:rPr>
        <w:t>Odborná komunikace v angličtině</w:t>
      </w:r>
      <w:r w:rsidRPr="004519F5">
        <w:rPr>
          <w:rFonts w:ascii="Calibri Light" w:hAnsi="Calibri Light"/>
        </w:rPr>
        <w:t>, jehož výstupem je zkouška.</w:t>
      </w:r>
    </w:p>
    <w:p w14:paraId="0AB8D51E" w14:textId="53F86795" w:rsidR="003A2D99" w:rsidRDefault="0099272E" w:rsidP="0099272E">
      <w:pPr>
        <w:jc w:val="both"/>
        <w:rPr>
          <w:rFonts w:ascii="Calibri Light" w:hAnsi="Calibri Light"/>
        </w:rPr>
      </w:pPr>
      <w:r w:rsidRPr="004519F5">
        <w:rPr>
          <w:rFonts w:ascii="Calibri Light" w:hAnsi="Calibri Light"/>
        </w:rPr>
        <w:t>Povinnou součástí doktorského studia je publikování v časopisech evidovaných v databázích Web of Science a Scopus a to v souladu s  SZŘ UTB ve Zlíně a Pravidly průběhu studia ve studijních programech uskutečňovaných na Fakultě technologické.</w:t>
      </w:r>
    </w:p>
    <w:p w14:paraId="227D7FDA" w14:textId="12F0BB30" w:rsidR="00FE58BE" w:rsidRDefault="00FE58BE" w:rsidP="001D3088">
      <w:pPr>
        <w:spacing w:after="0"/>
        <w:jc w:val="both"/>
        <w:rPr>
          <w:ins w:id="2" w:author="utb" w:date="2019-09-09T16:32:00Z"/>
          <w:rFonts w:ascii="Calibri Light" w:hAnsi="Calibri Light"/>
        </w:rPr>
      </w:pPr>
    </w:p>
    <w:p w14:paraId="3849EAD8" w14:textId="77777777" w:rsidR="00D50F6A" w:rsidRPr="004519F5" w:rsidRDefault="00D50F6A" w:rsidP="001D3088">
      <w:pPr>
        <w:spacing w:after="0"/>
        <w:jc w:val="both"/>
        <w:rPr>
          <w:rFonts w:ascii="Calibri Light" w:hAnsi="Calibri Light"/>
        </w:rPr>
      </w:pPr>
    </w:p>
    <w:p w14:paraId="35F46815" w14:textId="77777777" w:rsidR="009E517D" w:rsidRPr="004519F5" w:rsidRDefault="009E517D" w:rsidP="00650764">
      <w:pPr>
        <w:pStyle w:val="Heading3"/>
      </w:pPr>
      <w:r w:rsidRPr="004519F5">
        <w:lastRenderedPageBreak/>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t>Standard 2.6</w:t>
      </w:r>
    </w:p>
    <w:p w14:paraId="09919795"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Předměty doktorského studijního programu jsou odborné předměty a cizí jazyk. Doktorand skládá zkoušky z odborných předmětů vázaných k tématu disertační práce a zkoušku z cizího jazyka.</w:t>
      </w:r>
    </w:p>
    <w:p w14:paraId="3170F663"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55A903D6" w14:textId="7392661F" w:rsidR="006760FD" w:rsidRPr="00FE58BE" w:rsidRDefault="006760FD" w:rsidP="006760FD">
      <w:pPr>
        <w:shd w:val="clear" w:color="auto" w:fill="FFFFFF"/>
        <w:spacing w:before="80" w:after="80" w:line="264" w:lineRule="auto"/>
        <w:jc w:val="both"/>
        <w:rPr>
          <w:rFonts w:ascii="Calibri Light" w:hAnsi="Calibri Light"/>
        </w:rPr>
      </w:pPr>
      <w:r w:rsidRPr="00FE58BE">
        <w:rPr>
          <w:rFonts w:ascii="Calibri Light" w:hAnsi="Calibri Light"/>
        </w:rPr>
        <w:t>Ustanovení pro studium v doktorských studijních programech (týkající se organizace a uskutečňování doktorského studijního programu, státní doktorské zkoušky, disertační práce a její obhajoby) se řídí Studijním a Zkušebním Řádem UTB ve Zlíně (SZŘ UTB)</w:t>
      </w:r>
      <w:r w:rsidRPr="006760FD">
        <w:rPr>
          <w:b/>
          <w:color w:val="1F497D" w:themeColor="text2"/>
        </w:rPr>
        <w:t xml:space="preserve"> </w:t>
      </w:r>
      <w:hyperlink r:id="rId15" w:history="1">
        <w:r w:rsidR="00FE58BE" w:rsidRPr="00AD6675">
          <w:rPr>
            <w:rStyle w:val="Hyperlink"/>
            <w:rFonts w:ascii="Calibri Light" w:hAnsi="Calibri Light"/>
          </w:rPr>
          <w:t>https://ft.utb.cz/mdocs-posts/studijnim-a-zkusebnim-radem-utb-ve-zline/</w:t>
        </w:r>
      </w:hyperlink>
      <w:r w:rsidR="00FE58BE">
        <w:rPr>
          <w:rFonts w:ascii="Calibri Light" w:hAnsi="Calibri Light"/>
        </w:rPr>
        <w:t xml:space="preserve"> </w:t>
      </w:r>
      <w:r w:rsidRPr="00FE58BE">
        <w:rPr>
          <w:rFonts w:ascii="Calibri Light" w:hAnsi="Calibri Light"/>
        </w:rPr>
        <w:t xml:space="preserve">a Vnitřním Předpisem Fakulty Technologické Univerzity Tomáše Bati ve Zlíně (VP FT UTB) </w:t>
      </w:r>
      <w:hyperlink r:id="rId16" w:history="1">
        <w:r w:rsidR="00FE58BE" w:rsidRPr="00AD6675">
          <w:rPr>
            <w:rStyle w:val="Hyperlink"/>
            <w:rFonts w:ascii="Calibri Light" w:hAnsi="Calibri Light"/>
          </w:rPr>
          <w:t>https://ft.utb.cz/mdocs-posts/pravidla-prubehu-studia-ve-studijnich-programech-uskutecnovanych-na-fakulte-technologicke/</w:t>
        </w:r>
      </w:hyperlink>
      <w:r w:rsidRPr="00FE58BE">
        <w:rPr>
          <w:rFonts w:ascii="Calibri Light" w:hAnsi="Calibri Light"/>
        </w:rPr>
        <w:t xml:space="preserve">, které jsou dostupné na www stránkách UTB ve Zlíně. </w:t>
      </w:r>
    </w:p>
    <w:p w14:paraId="50051AB5" w14:textId="2CFF6D7F"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Tvorba Individuálního studijního plánu vymezující</w:t>
      </w:r>
      <w:r w:rsidR="007A0ADE">
        <w:rPr>
          <w:rFonts w:ascii="Calibri Light" w:hAnsi="Calibri Light"/>
        </w:rPr>
        <w:t>ho</w:t>
      </w:r>
      <w:r w:rsidRPr="007A0ADE">
        <w:rPr>
          <w:rFonts w:ascii="Calibri Light" w:hAnsi="Calibri Light"/>
        </w:rPr>
        <w:t xml:space="preserve">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 </w:t>
      </w:r>
    </w:p>
    <w:p w14:paraId="6EDE7628" w14:textId="77777777"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Pravidla vymezující požadavky na státní závěrečnou doktorskou zkoušku jsou uvedeny v Dílu 2 SZŘ UTB a VP FT UTB. Ke státní doktorské zkoušce se doktorand může přihlásit pokud:</w:t>
      </w:r>
    </w:p>
    <w:p w14:paraId="6767C5A7" w14:textId="67C8ED51"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úspěšně vykonal zkoušky ze všech předmětů předepsaných jeho </w:t>
      </w:r>
      <w:r w:rsidR="007A0ADE">
        <w:rPr>
          <w:rFonts w:ascii="Calibri Light" w:hAnsi="Calibri Light"/>
        </w:rPr>
        <w:t>I</w:t>
      </w:r>
      <w:r w:rsidRPr="007A0ADE">
        <w:rPr>
          <w:rFonts w:ascii="Calibri Light" w:hAnsi="Calibri Light"/>
        </w:rPr>
        <w:t>ndividuálním studijním plánem,</w:t>
      </w:r>
    </w:p>
    <w:p w14:paraId="131691E1"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63E72207"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předložil přehled aktivit vykonaných během svého studia v doktorském studijním programu včetně přehledu uveřejněných prací.  </w:t>
      </w:r>
    </w:p>
    <w:p w14:paraId="351156B6" w14:textId="50A1D2CC"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w:t>
      </w:r>
      <w:r w:rsidR="007A0ADE">
        <w:rPr>
          <w:rFonts w:ascii="Calibri Light" w:hAnsi="Calibri Light"/>
        </w:rPr>
        <w:t>é</w:t>
      </w:r>
      <w:r w:rsidRPr="007A0ADE">
        <w:rPr>
          <w:rFonts w:ascii="Calibri Light" w:hAnsi="Calibri Light"/>
        </w:rPr>
        <w:t xml:space="preserve"> v časopisech evidovaných v databázi Web of Science TM Core Collection a jedna práce připravená k odeslání do redakce (případně čtyři publikace s příznakem article přijaté v časopisech evidovaných v databázi Web of Science TM Core Collection). Alespoň u dvou prací musí být doktorand uveden jako první autor. Konkrétní publikace může být pro tento účel použita jen v jedné disertační práci. </w:t>
      </w:r>
    </w:p>
    <w:p w14:paraId="2F29ECD8" w14:textId="76EF3B3A" w:rsidR="006B10D8" w:rsidRPr="007A0ADE" w:rsidRDefault="006760FD" w:rsidP="006760FD">
      <w:pPr>
        <w:jc w:val="both"/>
        <w:rPr>
          <w:rFonts w:ascii="Calibri Light" w:hAnsi="Calibri Light"/>
        </w:rPr>
      </w:pPr>
      <w:r w:rsidRPr="007A0ADE">
        <w:rPr>
          <w:rFonts w:ascii="Calibri Light" w:hAnsi="Calibri Light"/>
        </w:rPr>
        <w:t xml:space="preserve">Ochranu duševního vlastnictví ve vztahu k dílu vytvořeného doktorandem (jako např. disertační či jiná odborná práce) upravuje licenční smlouva, jejíž vzor je přílohou č. 6 Směrnice rektora SR/25/2017 – viz </w:t>
      </w:r>
      <w:hyperlink r:id="rId17" w:history="1">
        <w:r w:rsidR="007A0ADE" w:rsidRPr="00AD6675">
          <w:rPr>
            <w:rStyle w:val="Hyperlink"/>
            <w:rFonts w:ascii="Calibri Light" w:hAnsi="Calibri Light"/>
          </w:rPr>
          <w:t>https://www.utb.cz/mdocs-posts/sr_25_2017_p6/?afterLogin=1</w:t>
        </w:r>
      </w:hyperlink>
      <w:r w:rsidRPr="007A0ADE">
        <w:rPr>
          <w:rFonts w:ascii="Calibri Light" w:hAnsi="Calibri Light"/>
        </w:rPr>
        <w:t>.</w:t>
      </w:r>
    </w:p>
    <w:p w14:paraId="1DBCFFE6" w14:textId="06C3221C" w:rsidR="006760FD" w:rsidRDefault="006760FD" w:rsidP="006760FD">
      <w:pPr>
        <w:jc w:val="both"/>
        <w:rPr>
          <w:ins w:id="3" w:author="utb" w:date="2019-09-09T16:32:00Z"/>
          <w:color w:val="FF0000"/>
          <w:spacing w:val="-2"/>
        </w:rPr>
      </w:pPr>
    </w:p>
    <w:p w14:paraId="07004426" w14:textId="77777777" w:rsidR="00D50F6A" w:rsidRPr="00412A56" w:rsidRDefault="00D50F6A" w:rsidP="006760FD">
      <w:pPr>
        <w:jc w:val="both"/>
        <w:rPr>
          <w:color w:val="FF0000"/>
          <w:spacing w:val="-2"/>
        </w:rPr>
      </w:pPr>
    </w:p>
    <w:p w14:paraId="49123BDE" w14:textId="77777777" w:rsidR="009E517D" w:rsidRPr="004519F5" w:rsidRDefault="009E517D" w:rsidP="00650764">
      <w:pPr>
        <w:pStyle w:val="Heading3"/>
      </w:pPr>
      <w:r w:rsidRPr="004519F5">
        <w:lastRenderedPageBreak/>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482EDCB9" w14:textId="5B02F997" w:rsidR="00412A56" w:rsidRPr="007A0ADE" w:rsidRDefault="00412A56" w:rsidP="00412A56">
      <w:pPr>
        <w:autoSpaceDE w:val="0"/>
        <w:autoSpaceDN w:val="0"/>
        <w:adjustRightInd w:val="0"/>
        <w:jc w:val="both"/>
        <w:rPr>
          <w:rFonts w:ascii="Calibri Light" w:hAnsi="Calibri Light"/>
        </w:rPr>
      </w:pPr>
      <w:r w:rsidRPr="007A0ADE">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Pr="007A0ADE">
        <w:rPr>
          <w:rFonts w:ascii="Calibri Light" w:hAnsi="Calibri Light" w:hint="eastAsia"/>
        </w:rPr>
        <w:t>ě</w:t>
      </w:r>
      <w:r w:rsidRPr="007A0ADE">
        <w:rPr>
          <w:rFonts w:ascii="Calibri Light" w:hAnsi="Calibri Light"/>
        </w:rPr>
        <w:t>, kreativn</w:t>
      </w:r>
      <w:r w:rsidRPr="007A0ADE">
        <w:rPr>
          <w:rFonts w:ascii="Calibri Light" w:hAnsi="Calibri Light" w:hint="eastAsia"/>
        </w:rPr>
        <w:t>ě</w:t>
      </w:r>
      <w:r w:rsidRPr="007A0ADE">
        <w:rPr>
          <w:rFonts w:ascii="Calibri Light" w:hAnsi="Calibri Light"/>
        </w:rPr>
        <w:t>, v</w:t>
      </w:r>
      <w:r w:rsidRPr="007A0ADE">
        <w:rPr>
          <w:rFonts w:ascii="Calibri Light" w:hAnsi="Calibri Light" w:hint="eastAsia"/>
        </w:rPr>
        <w:t>ě</w:t>
      </w:r>
      <w:r w:rsidRPr="007A0ADE">
        <w:rPr>
          <w:rFonts w:ascii="Calibri Light" w:hAnsi="Calibri Light"/>
        </w:rPr>
        <w:t>decky,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ě</w:t>
      </w:r>
      <w:r w:rsidRPr="007A0ADE">
        <w:rPr>
          <w:rFonts w:ascii="Calibri Light" w:hAnsi="Calibri Light"/>
        </w:rPr>
        <w:t xml:space="preserve"> a pedagogicky pracovat v oblasti zpracovatelstv</w:t>
      </w:r>
      <w:r w:rsidRPr="007A0ADE">
        <w:rPr>
          <w:rFonts w:ascii="Calibri Light" w:hAnsi="Calibri Light" w:hint="eastAsia"/>
        </w:rPr>
        <w:t>í</w:t>
      </w:r>
      <w:r w:rsidRPr="007A0ADE">
        <w:rPr>
          <w:rFonts w:ascii="Calibri Light" w:hAnsi="Calibri Light"/>
        </w:rPr>
        <w:t xml:space="preserve"> polymern</w:t>
      </w:r>
      <w:r w:rsidRPr="007A0ADE">
        <w:rPr>
          <w:rFonts w:ascii="Calibri Light" w:hAnsi="Calibri Light" w:hint="eastAsia"/>
        </w:rPr>
        <w:t>í</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w:t>
      </w:r>
      <w:r w:rsidRPr="007A0ADE">
        <w:rPr>
          <w:rFonts w:ascii="Calibri Light" w:hAnsi="Calibri Light" w:hint="eastAsia"/>
        </w:rPr>
        <w:t>ř</w:t>
      </w:r>
      <w:r w:rsidRPr="007A0ADE">
        <w:rPr>
          <w:rFonts w:ascii="Calibri Light" w:hAnsi="Calibri Light"/>
        </w:rPr>
        <w:t>e</w:t>
      </w:r>
      <w:r w:rsidRPr="007A0ADE">
        <w:rPr>
          <w:rFonts w:ascii="Calibri Light" w:hAnsi="Calibri Light" w:hint="eastAsia"/>
        </w:rPr>
        <w:t>š</w:t>
      </w:r>
      <w:r w:rsidRPr="007A0ADE">
        <w:rPr>
          <w:rFonts w:ascii="Calibri Light" w:hAnsi="Calibri Light"/>
        </w:rPr>
        <w:t>it inovativn</w:t>
      </w:r>
      <w:r w:rsidRPr="007A0ADE">
        <w:rPr>
          <w:rFonts w:ascii="Calibri Light" w:hAnsi="Calibri Light" w:hint="eastAsia"/>
        </w:rPr>
        <w:t>í</w:t>
      </w:r>
      <w:r w:rsidRPr="007A0ADE">
        <w:rPr>
          <w:rFonts w:ascii="Calibri Light" w:hAnsi="Calibri Light"/>
        </w:rPr>
        <w:t xml:space="preserve"> po</w:t>
      </w:r>
      <w:r w:rsidRPr="007A0ADE">
        <w:rPr>
          <w:rFonts w:ascii="Calibri Light" w:hAnsi="Calibri Light" w:hint="eastAsia"/>
        </w:rPr>
        <w:t>ž</w:t>
      </w:r>
      <w:r w:rsidRPr="007A0ADE">
        <w:rPr>
          <w:rFonts w:ascii="Calibri Light" w:hAnsi="Calibri Light"/>
        </w:rPr>
        <w:t>adavky na nov</w:t>
      </w:r>
      <w:r w:rsidRPr="007A0ADE">
        <w:rPr>
          <w:rFonts w:ascii="Calibri Light" w:hAnsi="Calibri Light" w:hint="eastAsia"/>
        </w:rPr>
        <w:t>é</w:t>
      </w:r>
      <w:r w:rsidRPr="007A0ADE">
        <w:rPr>
          <w:rFonts w:ascii="Calibri Light" w:hAnsi="Calibri Light"/>
        </w:rPr>
        <w:t xml:space="preserve"> materi</w:t>
      </w:r>
      <w:r w:rsidRPr="007A0ADE">
        <w:rPr>
          <w:rFonts w:ascii="Calibri Light" w:hAnsi="Calibri Light" w:hint="eastAsia"/>
        </w:rPr>
        <w:t>á</w:t>
      </w:r>
      <w:r w:rsidRPr="007A0ADE">
        <w:rPr>
          <w:rFonts w:ascii="Calibri Light" w:hAnsi="Calibri Light"/>
        </w:rPr>
        <w:t>ly a postupy vylep</w:t>
      </w:r>
      <w:r w:rsidRPr="007A0ADE">
        <w:rPr>
          <w:rFonts w:ascii="Calibri Light" w:hAnsi="Calibri Light" w:hint="eastAsia"/>
        </w:rPr>
        <w:t>š</w:t>
      </w:r>
      <w:r w:rsidRPr="007A0ADE">
        <w:rPr>
          <w:rFonts w:ascii="Calibri Light" w:hAnsi="Calibri Light"/>
        </w:rPr>
        <w:t>uj</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u</w:t>
      </w:r>
      <w:r w:rsidRPr="007A0ADE">
        <w:rPr>
          <w:rFonts w:ascii="Calibri Light" w:hAnsi="Calibri Light" w:hint="eastAsia"/>
        </w:rPr>
        <w:t>ž</w:t>
      </w:r>
      <w:r w:rsidRPr="007A0ADE">
        <w:rPr>
          <w:rFonts w:ascii="Calibri Light" w:hAnsi="Calibri Light"/>
        </w:rPr>
        <w:t>itn</w:t>
      </w:r>
      <w:r w:rsidRPr="007A0ADE">
        <w:rPr>
          <w:rFonts w:ascii="Calibri Light" w:hAnsi="Calibri Light" w:hint="eastAsia"/>
        </w:rPr>
        <w:t>é</w:t>
      </w:r>
      <w:r w:rsidRPr="007A0ADE">
        <w:rPr>
          <w:rFonts w:ascii="Calibri Light" w:hAnsi="Calibri Light"/>
        </w:rPr>
        <w:t xml:space="preserve"> vlastnosti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r w:rsidRPr="007A0ADE">
        <w:rPr>
          <w:rFonts w:ascii="Calibri Light" w:hAnsi="Calibri Light"/>
        </w:rPr>
        <w:t xml:space="preserve">. </w:t>
      </w:r>
      <w:r w:rsidR="00AD57D4" w:rsidRPr="007A0ADE">
        <w:rPr>
          <w:rFonts w:ascii="Calibri Light" w:hAnsi="Calibri Light"/>
        </w:rPr>
        <w:t xml:space="preserve">Absolventi tohoto programu najdou </w:t>
      </w:r>
      <w:r w:rsidR="00AD57D4" w:rsidRPr="007A0ADE">
        <w:rPr>
          <w:rFonts w:ascii="Calibri Light" w:hAnsi="Calibri Light" w:hint="eastAsia"/>
        </w:rPr>
        <w:t>š</w:t>
      </w:r>
      <w:r w:rsidR="00AD57D4" w:rsidRPr="007A0ADE">
        <w:rPr>
          <w:rFonts w:ascii="Calibri Light" w:hAnsi="Calibri Light"/>
        </w:rPr>
        <w:t>irok</w:t>
      </w:r>
      <w:r w:rsidR="00AD57D4" w:rsidRPr="007A0ADE">
        <w:rPr>
          <w:rFonts w:ascii="Calibri Light" w:hAnsi="Calibri Light" w:hint="eastAsia"/>
        </w:rPr>
        <w:t>é</w:t>
      </w:r>
      <w:r w:rsidR="00AD57D4" w:rsidRPr="007A0ADE">
        <w:rPr>
          <w:rFonts w:ascii="Calibri Light" w:hAnsi="Calibri Light"/>
        </w:rPr>
        <w:t xml:space="preserve"> uplatn</w:t>
      </w:r>
      <w:r w:rsidR="00AD57D4" w:rsidRPr="007A0ADE">
        <w:rPr>
          <w:rFonts w:ascii="Calibri Light" w:hAnsi="Calibri Light" w:hint="eastAsia"/>
        </w:rPr>
        <w:t>ě</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v technologických firmách, výzkumných a vývojových jednotkách (jako např. Univerzity, Akademie v</w:t>
      </w:r>
      <w:r w:rsidR="00AD57D4" w:rsidRPr="007A0ADE">
        <w:rPr>
          <w:rFonts w:ascii="Calibri Light" w:hAnsi="Calibri Light" w:hint="eastAsia"/>
        </w:rPr>
        <w:t>ě</w:t>
      </w:r>
      <w:r w:rsidR="00AD57D4" w:rsidRPr="007A0ADE">
        <w:rPr>
          <w:rFonts w:ascii="Calibri Light" w:hAnsi="Calibri Light"/>
        </w:rPr>
        <w:t xml:space="preserve">d </w:t>
      </w:r>
      <w:r w:rsidR="00AD57D4" w:rsidRPr="007A0ADE">
        <w:rPr>
          <w:rFonts w:ascii="Calibri Light" w:hAnsi="Calibri Light" w:hint="eastAsia"/>
        </w:rPr>
        <w:t>Č</w:t>
      </w:r>
      <w:r w:rsidR="00AD57D4" w:rsidRPr="007A0ADE">
        <w:rPr>
          <w:rFonts w:ascii="Calibri Light" w:hAnsi="Calibri Light"/>
        </w:rPr>
        <w:t>esk</w:t>
      </w:r>
      <w:r w:rsidR="00AD57D4" w:rsidRPr="007A0ADE">
        <w:rPr>
          <w:rFonts w:ascii="Calibri Light" w:hAnsi="Calibri Light" w:hint="eastAsia"/>
        </w:rPr>
        <w:t>é</w:t>
      </w:r>
      <w:r w:rsidR="00AD57D4" w:rsidRPr="007A0ADE">
        <w:rPr>
          <w:rFonts w:ascii="Calibri Light" w:hAnsi="Calibri Light"/>
        </w:rPr>
        <w:t xml:space="preserve"> republiky, Technologick</w:t>
      </w:r>
      <w:r w:rsidR="00AD57D4" w:rsidRPr="007A0ADE">
        <w:rPr>
          <w:rFonts w:ascii="Calibri Light" w:hAnsi="Calibri Light" w:hint="eastAsia"/>
        </w:rPr>
        <w:t>é</w:t>
      </w:r>
      <w:r w:rsidR="00AD57D4" w:rsidRPr="007A0ADE">
        <w:rPr>
          <w:rFonts w:ascii="Calibri Light" w:hAnsi="Calibri Light"/>
        </w:rPr>
        <w:t xml:space="preserve"> parky, Centra pro transfer technologi</w:t>
      </w:r>
      <w:r w:rsidR="00AD57D4" w:rsidRPr="007A0ADE">
        <w:rPr>
          <w:rFonts w:ascii="Calibri Light" w:hAnsi="Calibri Light" w:hint="eastAsia"/>
        </w:rPr>
        <w:t>í</w:t>
      </w:r>
      <w:r w:rsidR="00AD57D4" w:rsidRPr="007A0ADE">
        <w:rPr>
          <w:rFonts w:ascii="Calibri Light" w:hAnsi="Calibri Light"/>
        </w:rPr>
        <w:t>, Centra aplikovan</w:t>
      </w:r>
      <w:r w:rsidR="00AD57D4" w:rsidRPr="007A0ADE">
        <w:rPr>
          <w:rFonts w:ascii="Calibri Light" w:hAnsi="Calibri Light" w:hint="eastAsia"/>
        </w:rPr>
        <w:t>é</w:t>
      </w:r>
      <w:r w:rsidR="00AD57D4" w:rsidRPr="007A0ADE">
        <w:rPr>
          <w:rFonts w:ascii="Calibri Light" w:hAnsi="Calibri Light"/>
        </w:rPr>
        <w:t>ho v</w:t>
      </w:r>
      <w:r w:rsidR="00AD57D4" w:rsidRPr="007A0ADE">
        <w:rPr>
          <w:rFonts w:ascii="Calibri Light" w:hAnsi="Calibri Light" w:hint="eastAsia"/>
        </w:rPr>
        <w:t>ý</w:t>
      </w:r>
      <w:r w:rsidR="00AD57D4" w:rsidRPr="007A0ADE">
        <w:rPr>
          <w:rFonts w:ascii="Calibri Light" w:hAnsi="Calibri Light"/>
        </w:rPr>
        <w:t>zkumu, Centra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Technologick</w:t>
      </w:r>
      <w:r w:rsidR="00AD57D4" w:rsidRPr="007A0ADE">
        <w:rPr>
          <w:rFonts w:ascii="Calibri Light" w:hAnsi="Calibri Light" w:hint="eastAsia"/>
        </w:rPr>
        <w:t>á</w:t>
      </w:r>
      <w:r w:rsidR="00AD57D4" w:rsidRPr="007A0ADE">
        <w:rPr>
          <w:rFonts w:ascii="Calibri Light" w:hAnsi="Calibri Light"/>
        </w:rPr>
        <w:t xml:space="preserve"> centra atp.), v certifikačních ústavech na pozic</w:t>
      </w:r>
      <w:r w:rsidR="00AD57D4" w:rsidRPr="007A0ADE">
        <w:rPr>
          <w:rFonts w:ascii="Calibri Light" w:hAnsi="Calibri Light" w:hint="eastAsia"/>
        </w:rPr>
        <w:t>í</w:t>
      </w:r>
      <w:r w:rsidR="00AD57D4" w:rsidRPr="007A0ADE">
        <w:rPr>
          <w:rFonts w:ascii="Calibri Light" w:hAnsi="Calibri Light"/>
        </w:rPr>
        <w:t>ch vedoucích pracovníků, projektov</w:t>
      </w:r>
      <w:r w:rsidR="00AD57D4" w:rsidRPr="007A0ADE">
        <w:rPr>
          <w:rFonts w:ascii="Calibri Light" w:hAnsi="Calibri Light" w:hint="eastAsia"/>
        </w:rPr>
        <w:t>ý</w:t>
      </w:r>
      <w:r w:rsidR="00AD57D4" w:rsidRPr="007A0ADE">
        <w:rPr>
          <w:rFonts w:ascii="Calibri Light" w:hAnsi="Calibri Light"/>
        </w:rPr>
        <w:t>ch mana</w:t>
      </w:r>
      <w:r w:rsidR="00AD57D4" w:rsidRPr="007A0ADE">
        <w:rPr>
          <w:rFonts w:ascii="Calibri Light" w:hAnsi="Calibri Light" w:hint="eastAsia"/>
        </w:rPr>
        <w:t>ž</w:t>
      </w:r>
      <w:r w:rsidR="00AD57D4" w:rsidRPr="007A0ADE">
        <w:rPr>
          <w:rFonts w:ascii="Calibri Light" w:hAnsi="Calibri Light"/>
        </w:rPr>
        <w:t>er</w:t>
      </w:r>
      <w:r w:rsidR="00AD57D4" w:rsidRPr="007A0ADE">
        <w:rPr>
          <w:rFonts w:ascii="Calibri Light" w:hAnsi="Calibri Light" w:hint="eastAsia"/>
        </w:rPr>
        <w:t>ů</w:t>
      </w:r>
      <w:r w:rsidR="00AD57D4" w:rsidRPr="007A0ADE">
        <w:rPr>
          <w:rFonts w:ascii="Calibri Light" w:hAnsi="Calibri Light"/>
        </w:rPr>
        <w:t xml:space="preserve"> a samostatných výzkumných pracovníků, zejména pak ve vedouc</w:t>
      </w:r>
      <w:r w:rsidR="00AD57D4" w:rsidRPr="007A0ADE">
        <w:rPr>
          <w:rFonts w:ascii="Calibri Light" w:hAnsi="Calibri Light" w:hint="eastAsia"/>
        </w:rPr>
        <w:t>í</w:t>
      </w:r>
      <w:r w:rsidR="00AD57D4" w:rsidRPr="007A0ADE">
        <w:rPr>
          <w:rFonts w:ascii="Calibri Light" w:hAnsi="Calibri Light"/>
        </w:rPr>
        <w:t>ch pozic</w:t>
      </w:r>
      <w:r w:rsidR="00AD57D4" w:rsidRPr="007A0ADE">
        <w:rPr>
          <w:rFonts w:ascii="Calibri Light" w:hAnsi="Calibri Light" w:hint="eastAsia"/>
        </w:rPr>
        <w:t>í</w:t>
      </w:r>
      <w:r w:rsidR="00AD57D4" w:rsidRPr="007A0ADE">
        <w:rPr>
          <w:rFonts w:ascii="Calibri Light" w:hAnsi="Calibri Light"/>
        </w:rPr>
        <w:t>ch v odd</w:t>
      </w:r>
      <w:r w:rsidR="00AD57D4" w:rsidRPr="007A0ADE">
        <w:rPr>
          <w:rFonts w:ascii="Calibri Light" w:hAnsi="Calibri Light" w:hint="eastAsia"/>
        </w:rPr>
        <w:t>ě</w:t>
      </w:r>
      <w:r w:rsidR="00AD57D4" w:rsidRPr="007A0ADE">
        <w:rPr>
          <w:rFonts w:ascii="Calibri Light" w:hAnsi="Calibri Light"/>
        </w:rPr>
        <w:t>len</w:t>
      </w:r>
      <w:r w:rsidR="00AD57D4" w:rsidRPr="007A0ADE">
        <w:rPr>
          <w:rFonts w:ascii="Calibri Light" w:hAnsi="Calibri Light" w:hint="eastAsia"/>
        </w:rPr>
        <w:t>í</w:t>
      </w:r>
      <w:r w:rsidR="00AD57D4" w:rsidRPr="007A0ADE">
        <w:rPr>
          <w:rFonts w:ascii="Calibri Light" w:hAnsi="Calibri Light"/>
        </w:rPr>
        <w:t>ch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ve v</w:t>
      </w:r>
      <w:r w:rsidR="00AD57D4" w:rsidRPr="007A0ADE">
        <w:rPr>
          <w:rFonts w:ascii="Calibri Light" w:hAnsi="Calibri Light" w:hint="eastAsia"/>
        </w:rPr>
        <w:t>ý</w:t>
      </w:r>
      <w:r w:rsidR="00AD57D4" w:rsidRPr="007A0ADE">
        <w:rPr>
          <w:rFonts w:ascii="Calibri Light" w:hAnsi="Calibri Light"/>
        </w:rPr>
        <w:t>robn</w:t>
      </w:r>
      <w:r w:rsidR="00AD57D4" w:rsidRPr="007A0ADE">
        <w:rPr>
          <w:rFonts w:ascii="Calibri Light" w:hAnsi="Calibri Light" w:hint="eastAsia"/>
        </w:rPr>
        <w:t>í</w:t>
      </w:r>
      <w:r w:rsidR="00AD57D4" w:rsidRPr="007A0ADE">
        <w:rPr>
          <w:rFonts w:ascii="Calibri Light" w:hAnsi="Calibri Light"/>
        </w:rPr>
        <w:t>ch organizac</w:t>
      </w:r>
      <w:r w:rsidR="00AD57D4" w:rsidRPr="007A0ADE">
        <w:rPr>
          <w:rFonts w:ascii="Calibri Light" w:hAnsi="Calibri Light" w:hint="eastAsia"/>
        </w:rPr>
        <w:t>í</w:t>
      </w:r>
      <w:r w:rsidR="00AD57D4" w:rsidRPr="007A0ADE">
        <w:rPr>
          <w:rFonts w:ascii="Calibri Light" w:hAnsi="Calibri Light"/>
        </w:rPr>
        <w:t>ch zab</w:t>
      </w:r>
      <w:r w:rsidR="00AD57D4" w:rsidRPr="007A0ADE">
        <w:rPr>
          <w:rFonts w:ascii="Calibri Light" w:hAnsi="Calibri Light" w:hint="eastAsia"/>
        </w:rPr>
        <w:t>ý</w:t>
      </w:r>
      <w:r w:rsidR="00AD57D4" w:rsidRPr="007A0ADE">
        <w:rPr>
          <w:rFonts w:ascii="Calibri Light" w:hAnsi="Calibri Light"/>
        </w:rPr>
        <w:t>vaj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 problematikou zpracov</w:t>
      </w:r>
      <w:r w:rsidR="00AD57D4" w:rsidRPr="007A0ADE">
        <w:rPr>
          <w:rFonts w:ascii="Calibri Light" w:hAnsi="Calibri Light" w:hint="eastAsia"/>
        </w:rPr>
        <w:t>á</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materi</w:t>
      </w:r>
      <w:r w:rsidR="00AD57D4" w:rsidRPr="007A0ADE">
        <w:rPr>
          <w:rFonts w:ascii="Calibri Light" w:hAnsi="Calibri Light" w:hint="eastAsia"/>
        </w:rPr>
        <w:t>á</w:t>
      </w:r>
      <w:r w:rsidR="00AD57D4" w:rsidRPr="007A0ADE">
        <w:rPr>
          <w:rFonts w:ascii="Calibri Light" w:hAnsi="Calibri Light"/>
        </w:rPr>
        <w:t>l</w:t>
      </w:r>
      <w:r w:rsidR="00AD57D4" w:rsidRPr="007A0ADE">
        <w:rPr>
          <w:rFonts w:ascii="Calibri Light" w:hAnsi="Calibri Light" w:hint="eastAsia"/>
        </w:rPr>
        <w:t>ů</w:t>
      </w:r>
      <w:r w:rsidR="00AD57D4" w:rsidRPr="007A0ADE">
        <w:rPr>
          <w:rFonts w:ascii="Calibri Light" w:hAnsi="Calibri Light"/>
        </w:rPr>
        <w:t>, tj. v plastik</w:t>
      </w:r>
      <w:r w:rsidR="00AD57D4" w:rsidRPr="007A0ADE">
        <w:rPr>
          <w:rFonts w:ascii="Calibri Light" w:hAnsi="Calibri Light" w:hint="eastAsia"/>
        </w:rPr>
        <w:t>ář</w:t>
      </w:r>
      <w:r w:rsidR="00AD57D4" w:rsidRPr="007A0ADE">
        <w:rPr>
          <w:rFonts w:ascii="Calibri Light" w:hAnsi="Calibri Light"/>
        </w:rPr>
        <w:t>sk</w:t>
      </w:r>
      <w:r w:rsidR="00AD57D4" w:rsidRPr="007A0ADE">
        <w:rPr>
          <w:rFonts w:ascii="Calibri Light" w:hAnsi="Calibri Light" w:hint="eastAsia"/>
        </w:rPr>
        <w:t>é</w:t>
      </w:r>
      <w:r w:rsidR="00AD57D4" w:rsidRPr="007A0ADE">
        <w:rPr>
          <w:rFonts w:ascii="Calibri Light" w:hAnsi="Calibri Light"/>
        </w:rPr>
        <w:t>m a gum</w:t>
      </w:r>
      <w:r w:rsidR="00AD57D4" w:rsidRPr="007A0ADE">
        <w:rPr>
          <w:rFonts w:ascii="Calibri Light" w:hAnsi="Calibri Light" w:hint="eastAsia"/>
        </w:rPr>
        <w:t>á</w:t>
      </w:r>
      <w:r w:rsidR="00AD57D4" w:rsidRPr="007A0ADE">
        <w:rPr>
          <w:rFonts w:ascii="Calibri Light" w:hAnsi="Calibri Light"/>
        </w:rPr>
        <w:t>rensk</w:t>
      </w:r>
      <w:r w:rsidR="00AD57D4" w:rsidRPr="007A0ADE">
        <w:rPr>
          <w:rFonts w:ascii="Calibri Light" w:hAnsi="Calibri Light" w:hint="eastAsia"/>
        </w:rPr>
        <w:t>é</w:t>
      </w:r>
      <w:r w:rsidR="00AD57D4" w:rsidRPr="007A0ADE">
        <w:rPr>
          <w:rFonts w:ascii="Calibri Light" w:hAnsi="Calibri Light"/>
        </w:rPr>
        <w:t>m pr</w:t>
      </w:r>
      <w:r w:rsidR="00AD57D4" w:rsidRPr="007A0ADE">
        <w:rPr>
          <w:rFonts w:ascii="Calibri Light" w:hAnsi="Calibri Light" w:hint="eastAsia"/>
        </w:rPr>
        <w:t>ů</w:t>
      </w:r>
      <w:r w:rsidR="00AD57D4" w:rsidRPr="007A0ADE">
        <w:rPr>
          <w:rFonts w:ascii="Calibri Light" w:hAnsi="Calibri Light"/>
        </w:rPr>
        <w:t>myslu, a na n</w:t>
      </w:r>
      <w:r w:rsidR="00AD57D4" w:rsidRPr="007A0ADE">
        <w:rPr>
          <w:rFonts w:ascii="Calibri Light" w:hAnsi="Calibri Light" w:hint="eastAsia"/>
        </w:rPr>
        <w:t>ě</w:t>
      </w:r>
      <w:r w:rsidR="00AD57D4" w:rsidRPr="007A0ADE">
        <w:rPr>
          <w:rFonts w:ascii="Calibri Light" w:hAnsi="Calibri Light"/>
        </w:rPr>
        <w:t xml:space="preserve"> navazuj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segmentech.</w:t>
      </w:r>
    </w:p>
    <w:p w14:paraId="7C17C23F" w14:textId="77777777" w:rsidR="00AD57D4" w:rsidRPr="007A0ADE" w:rsidRDefault="00AD57D4" w:rsidP="00AD57D4">
      <w:pPr>
        <w:spacing w:before="120" w:after="120" w:line="252" w:lineRule="auto"/>
        <w:jc w:val="both"/>
        <w:rPr>
          <w:rFonts w:ascii="Calibri Light" w:hAnsi="Calibri Light"/>
        </w:rPr>
      </w:pPr>
      <w:r w:rsidRPr="007A0ADE">
        <w:rPr>
          <w:rFonts w:ascii="Calibri Light" w:hAnsi="Calibri Light"/>
        </w:rPr>
        <w:t>Níže jsou uvedeny typické možnosti uplatnění (pozice/odvětví).</w:t>
      </w:r>
    </w:p>
    <w:p w14:paraId="3683DD4E" w14:textId="77777777" w:rsidR="00AD57D4" w:rsidRPr="007A0ADE" w:rsidRDefault="00AD57D4" w:rsidP="007A0ADE">
      <w:pPr>
        <w:spacing w:before="120" w:after="120" w:line="264" w:lineRule="auto"/>
        <w:ind w:left="777" w:hanging="69"/>
        <w:contextualSpacing/>
        <w:jc w:val="both"/>
        <w:rPr>
          <w:rFonts w:ascii="Calibri Light" w:hAnsi="Calibri Light"/>
          <w:u w:val="single"/>
        </w:rPr>
      </w:pPr>
      <w:r w:rsidRPr="007A0ADE">
        <w:rPr>
          <w:rFonts w:ascii="Calibri Light" w:hAnsi="Calibri Light"/>
          <w:u w:val="single"/>
        </w:rPr>
        <w:t>POZICE</w:t>
      </w:r>
    </w:p>
    <w:p w14:paraId="7BCDBAE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w:t>
      </w:r>
      <w:r w:rsidRPr="007A0ADE">
        <w:rPr>
          <w:rFonts w:ascii="Calibri Light" w:hAnsi="Calibri Light" w:hint="eastAsia"/>
        </w:rPr>
        <w:t>ý</w:t>
      </w:r>
      <w:r w:rsidRPr="007A0ADE">
        <w:rPr>
          <w:rFonts w:ascii="Calibri Light" w:hAnsi="Calibri Light"/>
        </w:rPr>
        <w:t>zkumu a v</w:t>
      </w:r>
      <w:r w:rsidRPr="007A0ADE">
        <w:rPr>
          <w:rFonts w:ascii="Calibri Light" w:hAnsi="Calibri Light" w:hint="eastAsia"/>
        </w:rPr>
        <w:t>ý</w:t>
      </w:r>
      <w:r w:rsidRPr="007A0ADE">
        <w:rPr>
          <w:rFonts w:ascii="Calibri Light" w:hAnsi="Calibri Light"/>
        </w:rPr>
        <w:t>voje</w:t>
      </w:r>
    </w:p>
    <w:p w14:paraId="1E87E0EC"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pro technick</w:t>
      </w:r>
      <w:r w:rsidRPr="007A0ADE">
        <w:rPr>
          <w:rFonts w:ascii="Calibri Light" w:hAnsi="Calibri Light" w:hint="eastAsia"/>
        </w:rPr>
        <w:t>ý</w:t>
      </w:r>
      <w:r w:rsidRPr="007A0ADE">
        <w:rPr>
          <w:rFonts w:ascii="Calibri Light" w:hAnsi="Calibri Light"/>
        </w:rPr>
        <w:t xml:space="preserve"> rozvoj, v</w:t>
      </w:r>
      <w:r w:rsidRPr="007A0ADE">
        <w:rPr>
          <w:rFonts w:ascii="Calibri Light" w:hAnsi="Calibri Light" w:hint="eastAsia"/>
        </w:rPr>
        <w:t>ý</w:t>
      </w:r>
      <w:r w:rsidRPr="007A0ADE">
        <w:rPr>
          <w:rFonts w:ascii="Calibri Light" w:hAnsi="Calibri Light"/>
        </w:rPr>
        <w:t>zkum a v</w:t>
      </w:r>
      <w:r w:rsidRPr="007A0ADE">
        <w:rPr>
          <w:rFonts w:ascii="Calibri Light" w:hAnsi="Calibri Light" w:hint="eastAsia"/>
        </w:rPr>
        <w:t>ý</w:t>
      </w:r>
      <w:r w:rsidRPr="007A0ADE">
        <w:rPr>
          <w:rFonts w:ascii="Calibri Light" w:hAnsi="Calibri Light"/>
        </w:rPr>
        <w:t>voj</w:t>
      </w:r>
    </w:p>
    <w:p w14:paraId="5DCC8FC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technick</w:t>
      </w:r>
      <w:r w:rsidRPr="007A0ADE">
        <w:rPr>
          <w:rFonts w:ascii="Calibri Light" w:hAnsi="Calibri Light" w:hint="eastAsia"/>
        </w:rPr>
        <w:t>é</w:t>
      </w:r>
      <w:r w:rsidRPr="007A0ADE">
        <w:rPr>
          <w:rFonts w:ascii="Calibri Light" w:hAnsi="Calibri Light"/>
        </w:rPr>
        <w:t>ho rozvoje</w:t>
      </w:r>
    </w:p>
    <w:p w14:paraId="0BB4C187"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307111AA"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 xml:space="preserve"> a techni</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7CBF7461"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ve zpracovatelsk</w:t>
      </w:r>
      <w:r w:rsidRPr="007A0ADE">
        <w:rPr>
          <w:rFonts w:ascii="Calibri Light" w:hAnsi="Calibri Light" w:hint="eastAsia"/>
        </w:rPr>
        <w:t>é</w:t>
      </w:r>
      <w:r w:rsidRPr="007A0ADE">
        <w:rPr>
          <w:rFonts w:ascii="Calibri Light" w:hAnsi="Calibri Light"/>
        </w:rPr>
        <w:t>m pr</w:t>
      </w:r>
      <w:r w:rsidRPr="007A0ADE">
        <w:rPr>
          <w:rFonts w:ascii="Calibri Light" w:hAnsi="Calibri Light" w:hint="eastAsia"/>
        </w:rPr>
        <w:t>ů</w:t>
      </w:r>
      <w:r w:rsidRPr="007A0ADE">
        <w:rPr>
          <w:rFonts w:ascii="Calibri Light" w:hAnsi="Calibri Light"/>
        </w:rPr>
        <w:t>myslu</w:t>
      </w:r>
    </w:p>
    <w:p w14:paraId="57E0B45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vzd</w:t>
      </w:r>
      <w:r w:rsidRPr="007A0ADE">
        <w:rPr>
          <w:rFonts w:ascii="Calibri Light" w:hAnsi="Calibri Light" w:hint="eastAsia"/>
        </w:rPr>
        <w:t>ě</w:t>
      </w:r>
      <w:r w:rsidRPr="007A0ADE">
        <w:rPr>
          <w:rFonts w:ascii="Calibri Light" w:hAnsi="Calibri Light"/>
        </w:rPr>
        <w:t>l</w:t>
      </w:r>
      <w:r w:rsidRPr="007A0ADE">
        <w:rPr>
          <w:rFonts w:ascii="Calibri Light" w:hAnsi="Calibri Light" w:hint="eastAsia"/>
        </w:rPr>
        <w:t>á</w:t>
      </w:r>
      <w:r w:rsidRPr="007A0ADE">
        <w:rPr>
          <w:rFonts w:ascii="Calibri Light" w:hAnsi="Calibri Light"/>
        </w:rPr>
        <w:t>v</w:t>
      </w:r>
      <w:r w:rsidRPr="007A0ADE">
        <w:rPr>
          <w:rFonts w:ascii="Calibri Light" w:hAnsi="Calibri Light" w:hint="eastAsia"/>
        </w:rPr>
        <w:t>á</w:t>
      </w:r>
      <w:r w:rsidRPr="007A0ADE">
        <w:rPr>
          <w:rFonts w:ascii="Calibri Light" w:hAnsi="Calibri Light"/>
        </w:rPr>
        <w:t>n</w:t>
      </w:r>
      <w:r w:rsidRPr="007A0ADE">
        <w:rPr>
          <w:rFonts w:ascii="Calibri Light" w:hAnsi="Calibri Light" w:hint="eastAsia"/>
        </w:rPr>
        <w:t>í</w:t>
      </w:r>
    </w:p>
    <w:p w14:paraId="62730DE6"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9156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72359"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chemick</w:t>
      </w:r>
      <w:r w:rsidRPr="007A0ADE">
        <w:rPr>
          <w:rFonts w:ascii="Calibri Light" w:hAnsi="Calibri Light" w:hint="eastAsia"/>
        </w:rPr>
        <w:t>ý</w:t>
      </w:r>
      <w:r w:rsidRPr="007A0ADE">
        <w:rPr>
          <w:rFonts w:ascii="Calibri Light" w:hAnsi="Calibri Light"/>
        </w:rPr>
        <w:t>ch oborech</w:t>
      </w:r>
    </w:p>
    <w:p w14:paraId="2844152E"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Mana</w:t>
      </w:r>
      <w:r w:rsidRPr="007A0ADE">
        <w:rPr>
          <w:rFonts w:ascii="Calibri Light" w:hAnsi="Calibri Light" w:hint="eastAsia"/>
        </w:rPr>
        <w:t>ž</w:t>
      </w:r>
      <w:r w:rsidRPr="007A0ADE">
        <w:rPr>
          <w:rFonts w:ascii="Calibri Light" w:hAnsi="Calibri Light"/>
        </w:rPr>
        <w:t>eři/koordin</w:t>
      </w:r>
      <w:r w:rsidRPr="007A0ADE">
        <w:rPr>
          <w:rFonts w:ascii="Calibri Light" w:hAnsi="Calibri Light" w:hint="eastAsia"/>
        </w:rPr>
        <w:t>á</w:t>
      </w:r>
      <w:r w:rsidRPr="007A0ADE">
        <w:rPr>
          <w:rFonts w:ascii="Calibri Light" w:hAnsi="Calibri Light"/>
        </w:rPr>
        <w:t>toři v</w:t>
      </w:r>
      <w:r w:rsidRPr="007A0ADE">
        <w:rPr>
          <w:rFonts w:ascii="Calibri Light" w:hAnsi="Calibri Light" w:hint="eastAsia"/>
        </w:rPr>
        <w:t>ě</w:t>
      </w:r>
      <w:r w:rsidRPr="007A0ADE">
        <w:rPr>
          <w:rFonts w:ascii="Calibri Light" w:hAnsi="Calibri Light"/>
        </w:rPr>
        <w:t>deck</w:t>
      </w:r>
      <w:r w:rsidRPr="007A0ADE">
        <w:rPr>
          <w:rFonts w:ascii="Calibri Light" w:hAnsi="Calibri Light" w:hint="eastAsia"/>
        </w:rPr>
        <w:t>ý</w:t>
      </w:r>
      <w:r w:rsidRPr="007A0ADE">
        <w:rPr>
          <w:rFonts w:ascii="Calibri Light" w:hAnsi="Calibri Light"/>
        </w:rPr>
        <w:t>ch a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ý</w:t>
      </w:r>
      <w:r w:rsidRPr="007A0ADE">
        <w:rPr>
          <w:rFonts w:ascii="Calibri Light" w:hAnsi="Calibri Light"/>
        </w:rPr>
        <w:t>ch projekt</w:t>
      </w:r>
      <w:r w:rsidRPr="007A0ADE">
        <w:rPr>
          <w:rFonts w:ascii="Calibri Light" w:hAnsi="Calibri Light" w:hint="eastAsia"/>
        </w:rPr>
        <w:t>ů</w:t>
      </w:r>
      <w:r w:rsidRPr="007A0ADE">
        <w:rPr>
          <w:rFonts w:ascii="Calibri Light" w:hAnsi="Calibri Light"/>
        </w:rPr>
        <w:t xml:space="preserve"> + manažeři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é</w:t>
      </w:r>
      <w:r w:rsidRPr="007A0ADE">
        <w:rPr>
          <w:rFonts w:ascii="Calibri Light" w:hAnsi="Calibri Light"/>
        </w:rPr>
        <w:t>ho odd</w:t>
      </w:r>
      <w:r w:rsidRPr="007A0ADE">
        <w:rPr>
          <w:rFonts w:ascii="Calibri Light" w:hAnsi="Calibri Light" w:hint="eastAsia"/>
        </w:rPr>
        <w:t>ě</w:t>
      </w:r>
      <w:r w:rsidRPr="007A0ADE">
        <w:rPr>
          <w:rFonts w:ascii="Calibri Light" w:hAnsi="Calibri Light"/>
        </w:rPr>
        <w:t>len</w:t>
      </w:r>
      <w:r w:rsidRPr="007A0ADE">
        <w:rPr>
          <w:rFonts w:ascii="Calibri Light" w:hAnsi="Calibri Light" w:hint="eastAsia"/>
        </w:rPr>
        <w:t>í</w:t>
      </w:r>
    </w:p>
    <w:p w14:paraId="56ED4553"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vojoví pracovníci simula</w:t>
      </w:r>
      <w:r w:rsidRPr="007A0ADE">
        <w:rPr>
          <w:rFonts w:ascii="Calibri Light" w:hAnsi="Calibri Light" w:hint="eastAsia"/>
        </w:rPr>
        <w:t>č</w:t>
      </w:r>
      <w:r w:rsidRPr="007A0ADE">
        <w:rPr>
          <w:rFonts w:ascii="Calibri Light" w:hAnsi="Calibri Light"/>
        </w:rPr>
        <w:t>n</w:t>
      </w:r>
      <w:r w:rsidRPr="007A0ADE">
        <w:rPr>
          <w:rFonts w:ascii="Calibri Light" w:hAnsi="Calibri Light" w:hint="eastAsia"/>
        </w:rPr>
        <w:t>í</w:t>
      </w:r>
      <w:r w:rsidRPr="007A0ADE">
        <w:rPr>
          <w:rFonts w:ascii="Calibri Light" w:hAnsi="Calibri Light"/>
        </w:rPr>
        <w:t>ch softwar</w:t>
      </w:r>
      <w:r w:rsidRPr="007A0ADE">
        <w:rPr>
          <w:rFonts w:ascii="Calibri Light" w:hAnsi="Calibri Light" w:hint="eastAsia"/>
        </w:rPr>
        <w:t>ů</w:t>
      </w:r>
    </w:p>
    <w:p w14:paraId="68DC1F3D" w14:textId="77777777" w:rsidR="007A0ADE" w:rsidRDefault="007A0ADE" w:rsidP="007A0ADE">
      <w:pPr>
        <w:pStyle w:val="ListParagraph"/>
        <w:spacing w:before="120" w:after="120" w:line="264" w:lineRule="auto"/>
        <w:ind w:left="777"/>
        <w:jc w:val="both"/>
        <w:rPr>
          <w:rFonts w:ascii="Calibri Light" w:hAnsi="Calibri Light"/>
        </w:rPr>
      </w:pPr>
    </w:p>
    <w:p w14:paraId="67896328" w14:textId="77777777" w:rsidR="00AD57D4" w:rsidRPr="007A0ADE" w:rsidRDefault="00AD57D4" w:rsidP="007A0ADE">
      <w:pPr>
        <w:pStyle w:val="ListParagraph"/>
        <w:spacing w:before="120" w:after="120" w:line="264" w:lineRule="auto"/>
        <w:ind w:left="777"/>
        <w:jc w:val="both"/>
        <w:rPr>
          <w:rFonts w:ascii="Calibri Light" w:hAnsi="Calibri Light"/>
          <w:u w:val="single"/>
        </w:rPr>
      </w:pPr>
      <w:r w:rsidRPr="007A0ADE">
        <w:rPr>
          <w:rFonts w:ascii="Calibri Light" w:hAnsi="Calibri Light"/>
          <w:u w:val="single"/>
        </w:rPr>
        <w:t>ODV</w:t>
      </w:r>
      <w:r w:rsidRPr="007A0ADE">
        <w:rPr>
          <w:rFonts w:ascii="Calibri Light" w:hAnsi="Calibri Light" w:hint="eastAsia"/>
          <w:u w:val="single"/>
        </w:rPr>
        <w:t>Ě</w:t>
      </w:r>
      <w:r w:rsidRPr="007A0ADE">
        <w:rPr>
          <w:rFonts w:ascii="Calibri Light" w:hAnsi="Calibri Light"/>
          <w:u w:val="single"/>
        </w:rPr>
        <w:t>TV</w:t>
      </w:r>
      <w:r w:rsidRPr="007A0ADE">
        <w:rPr>
          <w:rFonts w:ascii="Calibri Light" w:hAnsi="Calibri Light" w:hint="eastAsia"/>
          <w:u w:val="single"/>
        </w:rPr>
        <w:t>Í</w:t>
      </w:r>
    </w:p>
    <w:p w14:paraId="1CADE5DA"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Gum</w:t>
      </w:r>
      <w:r w:rsidRPr="007A0ADE">
        <w:rPr>
          <w:rFonts w:ascii="Calibri Light" w:hAnsi="Calibri Light" w:hint="eastAsia"/>
        </w:rPr>
        <w:t>á</w:t>
      </w:r>
      <w:r w:rsidRPr="007A0ADE">
        <w:rPr>
          <w:rFonts w:ascii="Calibri Light" w:hAnsi="Calibri Light"/>
        </w:rPr>
        <w:t>renstv</w:t>
      </w:r>
      <w:r w:rsidRPr="007A0ADE">
        <w:rPr>
          <w:rFonts w:ascii="Calibri Light" w:hAnsi="Calibri Light" w:hint="eastAsia"/>
        </w:rPr>
        <w:t>í</w:t>
      </w:r>
      <w:r w:rsidRPr="007A0ADE">
        <w:rPr>
          <w:rFonts w:ascii="Calibri Light" w:hAnsi="Calibri Light"/>
        </w:rPr>
        <w:t xml:space="preserve"> a plastik</w:t>
      </w:r>
      <w:r w:rsidRPr="007A0ADE">
        <w:rPr>
          <w:rFonts w:ascii="Calibri Light" w:hAnsi="Calibri Light" w:hint="eastAsia"/>
        </w:rPr>
        <w:t>ář</w:t>
      </w:r>
      <w:r w:rsidRPr="007A0ADE">
        <w:rPr>
          <w:rFonts w:ascii="Calibri Light" w:hAnsi="Calibri Light"/>
        </w:rPr>
        <w:t>stv</w:t>
      </w:r>
      <w:r w:rsidRPr="007A0ADE">
        <w:rPr>
          <w:rFonts w:ascii="Calibri Light" w:hAnsi="Calibri Light" w:hint="eastAsia"/>
        </w:rPr>
        <w:t>í</w:t>
      </w:r>
    </w:p>
    <w:p w14:paraId="56579A62"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pry</w:t>
      </w:r>
      <w:r w:rsidRPr="007A0ADE">
        <w:rPr>
          <w:rFonts w:ascii="Calibri Light" w:hAnsi="Calibri Light" w:hint="eastAsia"/>
        </w:rPr>
        <w:t>ž</w:t>
      </w:r>
      <w:r w:rsidRPr="007A0ADE">
        <w:rPr>
          <w:rFonts w:ascii="Calibri Light" w:hAnsi="Calibri Light"/>
        </w:rPr>
        <w:t>ov</w:t>
      </w:r>
      <w:r w:rsidRPr="007A0ADE">
        <w:rPr>
          <w:rFonts w:ascii="Calibri Light" w:hAnsi="Calibri Light" w:hint="eastAsia"/>
        </w:rPr>
        <w:t>ý</w:t>
      </w:r>
      <w:r w:rsidRPr="007A0ADE">
        <w:rPr>
          <w:rFonts w:ascii="Calibri Light" w:hAnsi="Calibri Light"/>
        </w:rPr>
        <w:t>ch a plastov</w:t>
      </w:r>
      <w:r w:rsidRPr="007A0ADE">
        <w:rPr>
          <w:rFonts w:ascii="Calibri Light" w:hAnsi="Calibri Light" w:hint="eastAsia"/>
        </w:rPr>
        <w:t>ý</w:t>
      </w:r>
      <w:r w:rsidRPr="007A0ADE">
        <w:rPr>
          <w:rFonts w:ascii="Calibri Light" w:hAnsi="Calibri Light"/>
        </w:rPr>
        <w:t>ch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p>
    <w:p w14:paraId="79CA98A9"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Oblast pokro</w:t>
      </w:r>
      <w:r w:rsidRPr="007A0ADE">
        <w:rPr>
          <w:rFonts w:ascii="Calibri Light" w:hAnsi="Calibri Light" w:hint="eastAsia"/>
        </w:rPr>
        <w:t>č</w:t>
      </w:r>
      <w:r w:rsidRPr="007A0ADE">
        <w:rPr>
          <w:rFonts w:ascii="Calibri Light" w:hAnsi="Calibri Light"/>
        </w:rPr>
        <w:t>il</w:t>
      </w:r>
      <w:r w:rsidRPr="007A0ADE">
        <w:rPr>
          <w:rFonts w:ascii="Calibri Light" w:hAnsi="Calibri Light" w:hint="eastAsia"/>
        </w:rPr>
        <w:t>ý</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ch technologi</w:t>
      </w:r>
      <w:r w:rsidRPr="007A0ADE">
        <w:rPr>
          <w:rFonts w:ascii="Calibri Light" w:hAnsi="Calibri Light" w:hint="eastAsia"/>
        </w:rPr>
        <w:t>í</w:t>
      </w:r>
      <w:r w:rsidRPr="007A0ADE">
        <w:rPr>
          <w:rFonts w:ascii="Calibri Light" w:hAnsi="Calibri Light"/>
        </w:rPr>
        <w:t xml:space="preserve"> </w:t>
      </w:r>
    </w:p>
    <w:p w14:paraId="6C4F7D48"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Chemie a chemick</w:t>
      </w:r>
      <w:r w:rsidRPr="007A0ADE">
        <w:rPr>
          <w:rFonts w:ascii="Calibri Light" w:hAnsi="Calibri Light" w:hint="eastAsia"/>
        </w:rPr>
        <w:t>ý</w:t>
      </w:r>
      <w:r w:rsidRPr="007A0ADE">
        <w:rPr>
          <w:rFonts w:ascii="Calibri Light" w:hAnsi="Calibri Light"/>
        </w:rPr>
        <w:t xml:space="preserve"> pr</w:t>
      </w:r>
      <w:r w:rsidRPr="007A0ADE">
        <w:rPr>
          <w:rFonts w:ascii="Calibri Light" w:hAnsi="Calibri Light" w:hint="eastAsia"/>
        </w:rPr>
        <w:t>ů</w:t>
      </w:r>
      <w:r w:rsidRPr="007A0ADE">
        <w:rPr>
          <w:rFonts w:ascii="Calibri Light" w:hAnsi="Calibri Light"/>
        </w:rPr>
        <w:t>mysl</w:t>
      </w:r>
    </w:p>
    <w:p w14:paraId="408636F5"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dopravn</w:t>
      </w:r>
      <w:r w:rsidRPr="007A0ADE">
        <w:rPr>
          <w:rFonts w:ascii="Calibri Light" w:hAnsi="Calibri Light" w:hint="eastAsia"/>
        </w:rPr>
        <w:t>í</w:t>
      </w:r>
      <w:r w:rsidRPr="007A0ADE">
        <w:rPr>
          <w:rFonts w:ascii="Calibri Light" w:hAnsi="Calibri Light"/>
        </w:rPr>
        <w:t>ch prost</w:t>
      </w:r>
      <w:r w:rsidRPr="007A0ADE">
        <w:rPr>
          <w:rFonts w:ascii="Calibri Light" w:hAnsi="Calibri Light" w:hint="eastAsia"/>
        </w:rPr>
        <w:t>ř</w:t>
      </w:r>
      <w:r w:rsidRPr="007A0ADE">
        <w:rPr>
          <w:rFonts w:ascii="Calibri Light" w:hAnsi="Calibri Light"/>
        </w:rPr>
        <w:t>edk</w:t>
      </w:r>
      <w:r w:rsidRPr="007A0ADE">
        <w:rPr>
          <w:rFonts w:ascii="Calibri Light" w:hAnsi="Calibri Light" w:hint="eastAsia"/>
        </w:rPr>
        <w:t>ů</w:t>
      </w:r>
    </w:p>
    <w:p w14:paraId="1E24992C" w14:textId="77777777" w:rsidR="00AD57D4" w:rsidRPr="00412A56" w:rsidRDefault="00AD57D4" w:rsidP="00412A56">
      <w:pPr>
        <w:autoSpaceDE w:val="0"/>
        <w:autoSpaceDN w:val="0"/>
        <w:adjustRightInd w:val="0"/>
        <w:jc w:val="both"/>
        <w:rPr>
          <w:color w:val="92D050"/>
        </w:rPr>
      </w:pPr>
    </w:p>
    <w:p w14:paraId="07EE6617" w14:textId="77777777" w:rsidR="009E517D" w:rsidRPr="004519F5" w:rsidRDefault="009E517D" w:rsidP="00650764">
      <w:pPr>
        <w:pStyle w:val="Heading3"/>
      </w:pPr>
      <w:r w:rsidRPr="004519F5">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3453FBA7" w:rsidR="003A2D99" w:rsidRDefault="0099272E" w:rsidP="00D51D3C">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w:t>
      </w:r>
      <w:r w:rsidR="007A0ADE">
        <w:rPr>
          <w:rFonts w:ascii="Calibri Light" w:hAnsi="Calibri Light"/>
        </w:rPr>
        <w:t>t</w:t>
      </w:r>
      <w:r w:rsidRPr="004519F5">
        <w:rPr>
          <w:rFonts w:ascii="Calibri Light" w:hAnsi="Calibri Light"/>
        </w:rPr>
        <w:t>.</w:t>
      </w:r>
      <w:r w:rsidR="007A0ADE">
        <w:rPr>
          <w:rFonts w:ascii="Calibri Light" w:hAnsi="Calibri Light"/>
        </w:rPr>
        <w:t xml:space="preserve"> </w:t>
      </w:r>
      <w:r w:rsidRPr="004519F5">
        <w:rPr>
          <w:rFonts w:ascii="Calibri Light" w:hAnsi="Calibri Light"/>
        </w:rPr>
        <w:t>2 v sou</w:t>
      </w:r>
      <w:r w:rsidR="005501F1" w:rsidRPr="004519F5">
        <w:rPr>
          <w:rFonts w:ascii="Calibri Light" w:hAnsi="Calibri Light"/>
        </w:rPr>
        <w:t>ladu s rozhodnutím o akreditaci.</w:t>
      </w:r>
    </w:p>
    <w:p w14:paraId="14E9FC2E" w14:textId="77777777" w:rsidR="007A0ADE" w:rsidRPr="004519F5" w:rsidRDefault="007A0ADE" w:rsidP="00D51D3C">
      <w:pPr>
        <w:tabs>
          <w:tab w:val="left" w:pos="2835"/>
        </w:tabs>
        <w:spacing w:before="120" w:after="120"/>
        <w:jc w:val="both"/>
        <w:rPr>
          <w:rFonts w:ascii="Calibri Light" w:hAnsi="Calibri Light"/>
        </w:rPr>
      </w:pPr>
    </w:p>
    <w:p w14:paraId="2F53A4C8" w14:textId="768E37EF" w:rsidR="009E517D" w:rsidRPr="004519F5" w:rsidRDefault="009E517D" w:rsidP="00650764">
      <w:pPr>
        <w:pStyle w:val="Heading3"/>
      </w:pPr>
      <w:r w:rsidRPr="004519F5">
        <w:lastRenderedPageBreak/>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07A08CB5" w14:textId="4D44BA98" w:rsidR="0059744B" w:rsidRPr="007A0ADE" w:rsidRDefault="0099272E" w:rsidP="0099272E">
      <w:pPr>
        <w:jc w:val="both"/>
        <w:rPr>
          <w:rFonts w:ascii="Calibri Light" w:hAnsi="Calibri Light"/>
        </w:rPr>
      </w:pPr>
      <w:r w:rsidRPr="007A0ADE">
        <w:rPr>
          <w:rFonts w:ascii="Calibri Light" w:hAnsi="Calibri Light"/>
        </w:rPr>
        <w:t xml:space="preserve">Je definován v jednotlivých kartách </w:t>
      </w:r>
      <w:r w:rsidR="0045584E" w:rsidRPr="007A0ADE">
        <w:rPr>
          <w:rFonts w:ascii="Calibri Light" w:hAnsi="Calibri Light"/>
        </w:rPr>
        <w:t xml:space="preserve">odborných </w:t>
      </w:r>
      <w:r w:rsidRPr="007A0ADE">
        <w:rPr>
          <w:rFonts w:ascii="Calibri Light" w:hAnsi="Calibri Light"/>
        </w:rPr>
        <w:t>předmětů</w:t>
      </w:r>
      <w:r w:rsidR="000E62DA" w:rsidRPr="007A0ADE">
        <w:rPr>
          <w:rFonts w:ascii="Calibri Light" w:hAnsi="Calibri Light"/>
        </w:rPr>
        <w:t xml:space="preserve">, jejichž názvy jsou uvedeny níže, a to v kontextu nosných </w:t>
      </w:r>
      <w:r w:rsidR="000A488A" w:rsidRPr="007A0ADE">
        <w:rPr>
          <w:rFonts w:ascii="Calibri Light" w:hAnsi="Calibri Light"/>
        </w:rPr>
        <w:t>tématick</w:t>
      </w:r>
      <w:r w:rsidR="000E62DA" w:rsidRPr="007A0ADE">
        <w:rPr>
          <w:rFonts w:ascii="Calibri Light" w:hAnsi="Calibri Light"/>
        </w:rPr>
        <w:t>ých</w:t>
      </w:r>
      <w:r w:rsidR="000A488A" w:rsidRPr="007A0ADE">
        <w:rPr>
          <w:rFonts w:ascii="Calibri Light" w:hAnsi="Calibri Light"/>
        </w:rPr>
        <w:t xml:space="preserve"> okruh</w:t>
      </w:r>
      <w:r w:rsidR="000E62DA" w:rsidRPr="007A0ADE">
        <w:rPr>
          <w:rFonts w:ascii="Calibri Light" w:hAnsi="Calibri Light"/>
        </w:rPr>
        <w:t>ů</w:t>
      </w:r>
      <w:r w:rsidR="007E649A" w:rsidRPr="007A0ADE">
        <w:rPr>
          <w:rFonts w:ascii="Calibri Light" w:hAnsi="Calibri Light"/>
        </w:rPr>
        <w:t xml:space="preserve"> studijní</w:t>
      </w:r>
      <w:r w:rsidR="000A488A" w:rsidRPr="007A0ADE">
        <w:rPr>
          <w:rFonts w:ascii="Calibri Light" w:hAnsi="Calibri Light"/>
        </w:rPr>
        <w:t>ho programu</w:t>
      </w:r>
      <w:r w:rsidR="007E649A" w:rsidRPr="007A0ADE">
        <w:rPr>
          <w:rFonts w:ascii="Calibri Light" w:hAnsi="Calibri Light"/>
        </w:rPr>
        <w:t xml:space="preserve"> Techn</w:t>
      </w:r>
      <w:r w:rsidR="000A488A" w:rsidRPr="007A0ADE">
        <w:rPr>
          <w:rFonts w:ascii="Calibri Light" w:hAnsi="Calibri Light"/>
        </w:rPr>
        <w:t>ologie makromolekulárních látek.</w:t>
      </w:r>
    </w:p>
    <w:p w14:paraId="7E0FA973" w14:textId="1DE1E295" w:rsidR="0059744B" w:rsidRPr="007A0ADE" w:rsidRDefault="000A488A" w:rsidP="00C31A47">
      <w:pPr>
        <w:spacing w:after="0"/>
        <w:jc w:val="both"/>
        <w:rPr>
          <w:rFonts w:ascii="Calibri Light" w:hAnsi="Calibri Light"/>
          <w:u w:val="single"/>
        </w:rPr>
      </w:pPr>
      <w:r w:rsidRPr="007A0ADE">
        <w:rPr>
          <w:rFonts w:ascii="Calibri Light" w:hAnsi="Calibri Light"/>
          <w:u w:val="single"/>
        </w:rPr>
        <w:t>P</w:t>
      </w:r>
      <w:r w:rsidR="00C31A47" w:rsidRPr="007A0ADE">
        <w:rPr>
          <w:rFonts w:ascii="Calibri Light" w:hAnsi="Calibri Light"/>
          <w:u w:val="single"/>
        </w:rPr>
        <w:t>o</w:t>
      </w:r>
      <w:r w:rsidRPr="007A0ADE">
        <w:rPr>
          <w:rFonts w:ascii="Calibri Light" w:hAnsi="Calibri Light"/>
          <w:u w:val="single"/>
        </w:rPr>
        <w:t>lymerní</w:t>
      </w:r>
      <w:r w:rsidR="00A61F18" w:rsidRPr="007A0ADE">
        <w:rPr>
          <w:rFonts w:ascii="Calibri Light" w:hAnsi="Calibri Light"/>
          <w:u w:val="single"/>
        </w:rPr>
        <w:t xml:space="preserve"> materiál</w:t>
      </w:r>
      <w:r w:rsidRPr="007A0ADE">
        <w:rPr>
          <w:rFonts w:ascii="Calibri Light" w:hAnsi="Calibri Light"/>
          <w:u w:val="single"/>
        </w:rPr>
        <w:t>y a jejich vlastnosti</w:t>
      </w:r>
    </w:p>
    <w:p w14:paraId="6713A1D6" w14:textId="3D1036A4" w:rsidR="00C31A47" w:rsidRPr="007A0ADE" w:rsidRDefault="00C31A47" w:rsidP="00C31A47">
      <w:pPr>
        <w:spacing w:after="0"/>
        <w:jc w:val="both"/>
        <w:rPr>
          <w:rFonts w:ascii="Calibri Light" w:hAnsi="Calibri Light"/>
        </w:rPr>
      </w:pPr>
      <w:r w:rsidRPr="007A0ADE">
        <w:rPr>
          <w:rFonts w:ascii="Calibri Light" w:hAnsi="Calibri Light"/>
          <w:i/>
        </w:rPr>
        <w:t>Makromolekulární chemie</w:t>
      </w:r>
      <w:r w:rsidRPr="007A0ADE">
        <w:rPr>
          <w:rFonts w:ascii="Calibri Light" w:hAnsi="Calibri Light"/>
        </w:rPr>
        <w:t xml:space="preserve"> (doplňkově pak</w:t>
      </w:r>
      <w:r w:rsidR="007A0ADE">
        <w:rPr>
          <w:rFonts w:ascii="Calibri Light" w:hAnsi="Calibri Light"/>
        </w:rPr>
        <w:t xml:space="preserve"> </w:t>
      </w:r>
      <w:r w:rsidR="00A61F18" w:rsidRPr="007A0ADE">
        <w:rPr>
          <w:rFonts w:ascii="Calibri Light" w:hAnsi="Calibri Light"/>
        </w:rPr>
        <w:t xml:space="preserve">Směsi polymerů, Kompozitní materiály, </w:t>
      </w:r>
      <w:r w:rsidR="00E6185D" w:rsidRPr="007A0ADE">
        <w:rPr>
          <w:rFonts w:ascii="Calibri Light" w:hAnsi="Calibri Light"/>
        </w:rPr>
        <w:t xml:space="preserve">Obalové materiály, Opticky a elektricky aktivní polymery, Elektrické a magnetické vlastnosti materiálů, </w:t>
      </w:r>
      <w:r w:rsidR="00A61F18" w:rsidRPr="007A0ADE">
        <w:rPr>
          <w:rFonts w:ascii="Calibri Light" w:hAnsi="Calibri Light"/>
        </w:rPr>
        <w:t xml:space="preserve">Biopolymery, Bioaktivní polymerní systémy, Antimikrobní látky pro úpravy polymerů, </w:t>
      </w:r>
      <w:r w:rsidR="00E6185D" w:rsidRPr="007A0ADE">
        <w:rPr>
          <w:rFonts w:ascii="Calibri Light" w:hAnsi="Calibri Light"/>
        </w:rPr>
        <w:t xml:space="preserve">Biodegradabilita sloučenin, </w:t>
      </w:r>
      <w:r w:rsidR="0021762C" w:rsidRPr="007A0ADE">
        <w:rPr>
          <w:rFonts w:ascii="Calibri Light" w:hAnsi="Calibri Light"/>
        </w:rPr>
        <w:t xml:space="preserve">Molekulová spektroskopie, </w:t>
      </w:r>
      <w:r w:rsidR="00A61F18" w:rsidRPr="007A0ADE">
        <w:rPr>
          <w:rFonts w:ascii="Calibri Light" w:hAnsi="Calibri Light"/>
        </w:rPr>
        <w:t>F</w:t>
      </w:r>
      <w:r w:rsidRPr="007A0ADE">
        <w:rPr>
          <w:rFonts w:ascii="Calibri Light" w:hAnsi="Calibri Light"/>
        </w:rPr>
        <w:t>yzikální chemie, Organická chemie, Koloidní a povrchová chemie, Analy</w:t>
      </w:r>
      <w:r w:rsidR="007A0ADE">
        <w:rPr>
          <w:rFonts w:ascii="Calibri Light" w:hAnsi="Calibri Light"/>
        </w:rPr>
        <w:t xml:space="preserve">tické metody a chemie povrchů, </w:t>
      </w:r>
      <w:r w:rsidRPr="007A0ADE">
        <w:rPr>
          <w:rFonts w:ascii="Calibri Light" w:hAnsi="Calibri Light"/>
        </w:rPr>
        <w:t>Biochemie</w:t>
      </w:r>
      <w:r w:rsidR="00A61F18" w:rsidRPr="007A0ADE">
        <w:rPr>
          <w:rFonts w:ascii="Calibri Light" w:hAnsi="Calibri Light"/>
        </w:rPr>
        <w:t xml:space="preserve">, </w:t>
      </w:r>
      <w:r w:rsidRPr="007A0ADE">
        <w:rPr>
          <w:rFonts w:ascii="Calibri Light" w:hAnsi="Calibri Light"/>
        </w:rPr>
        <w:t xml:space="preserve">Supramolekulární chemie), </w:t>
      </w:r>
      <w:r w:rsidRPr="007A0ADE">
        <w:rPr>
          <w:rFonts w:ascii="Calibri Light" w:hAnsi="Calibri Light"/>
          <w:i/>
        </w:rPr>
        <w:t>Fyzika polymerů</w:t>
      </w:r>
      <w:r w:rsidRPr="007A0ADE">
        <w:rPr>
          <w:rFonts w:ascii="Calibri Light" w:hAnsi="Calibri Light"/>
        </w:rPr>
        <w:t xml:space="preserve"> (doplňkově pak </w:t>
      </w:r>
      <w:r w:rsidR="0021762C" w:rsidRPr="007A0ADE">
        <w:rPr>
          <w:rFonts w:ascii="Calibri Light" w:hAnsi="Calibri Light"/>
        </w:rPr>
        <w:t xml:space="preserve">Instrumentální metody v analýze a testování polymerů, Obecná a aplikovaná reologie, Termické metody a relaxační chování polymerů, </w:t>
      </w:r>
      <w:r w:rsidR="00E6185D" w:rsidRPr="007A0ADE">
        <w:rPr>
          <w:rFonts w:ascii="Calibri Light" w:hAnsi="Calibri Light"/>
        </w:rPr>
        <w:t>Struktura a vlastnosti pevných látek</w:t>
      </w:r>
      <w:r w:rsidRPr="007A0ADE">
        <w:rPr>
          <w:rFonts w:ascii="Calibri Light" w:hAnsi="Calibri Light"/>
        </w:rPr>
        <w:t>)</w:t>
      </w:r>
    </w:p>
    <w:p w14:paraId="5AE3F4ED" w14:textId="581EB645" w:rsidR="00C31A47" w:rsidRPr="007A0ADE" w:rsidRDefault="000E62DA" w:rsidP="00C31A47">
      <w:pPr>
        <w:spacing w:after="0" w:line="240" w:lineRule="auto"/>
        <w:jc w:val="both"/>
        <w:rPr>
          <w:rFonts w:ascii="Calibri Light" w:hAnsi="Calibri Light"/>
          <w:u w:val="single"/>
        </w:rPr>
      </w:pPr>
      <w:r>
        <w:rPr>
          <w:rFonts w:asciiTheme="minorHAnsi" w:hAnsiTheme="minorHAnsi" w:cstheme="minorHAnsi"/>
          <w:b/>
          <w:color w:val="0070C0"/>
          <w:u w:val="single"/>
        </w:rPr>
        <w:br/>
      </w:r>
      <w:r w:rsidR="00C31A47" w:rsidRPr="007A0ADE">
        <w:rPr>
          <w:rFonts w:ascii="Calibri Light" w:hAnsi="Calibri Light"/>
          <w:u w:val="single"/>
        </w:rPr>
        <w:t>Zpracovatelské procesy</w:t>
      </w:r>
      <w:r w:rsidR="000A488A" w:rsidRPr="007A0ADE">
        <w:rPr>
          <w:rFonts w:ascii="Calibri Light" w:hAnsi="Calibri Light"/>
          <w:u w:val="single"/>
        </w:rPr>
        <w:t xml:space="preserve"> a jejich exaktní popis</w:t>
      </w:r>
    </w:p>
    <w:p w14:paraId="528A7FAD" w14:textId="08753A08" w:rsidR="00C31A47" w:rsidRPr="007A0ADE" w:rsidRDefault="00C31A47" w:rsidP="00C31A47">
      <w:pPr>
        <w:spacing w:after="0" w:line="240" w:lineRule="auto"/>
        <w:jc w:val="both"/>
        <w:rPr>
          <w:rFonts w:ascii="Calibri Light" w:hAnsi="Calibri Light"/>
        </w:rPr>
      </w:pPr>
      <w:r w:rsidRPr="007A0ADE">
        <w:rPr>
          <w:rFonts w:ascii="Calibri Light" w:hAnsi="Calibri Light"/>
          <w:i/>
        </w:rPr>
        <w:t>Zpracovatelské inženýrství polymerů</w:t>
      </w:r>
      <w:r w:rsidRPr="007A0ADE">
        <w:rPr>
          <w:rFonts w:ascii="Calibri Light" w:hAnsi="Calibri Light"/>
        </w:rPr>
        <w:t xml:space="preserve"> a </w:t>
      </w:r>
      <w:r w:rsidRPr="007A0ADE">
        <w:rPr>
          <w:rFonts w:ascii="Calibri Light" w:hAnsi="Calibri Light"/>
          <w:i/>
        </w:rPr>
        <w:t>Teorie technologických procesů</w:t>
      </w:r>
      <w:r w:rsidRPr="007A0ADE">
        <w:rPr>
          <w:rFonts w:ascii="Calibri Light" w:hAnsi="Calibri Light"/>
        </w:rPr>
        <w:t xml:space="preserve"> (doplňkově pak Plastikářská technologie, Gumárenská technologie, Výrobní stroje a zařízení, Přenosové jevy, </w:t>
      </w:r>
      <w:r w:rsidR="0021762C" w:rsidRPr="007A0ADE">
        <w:rPr>
          <w:rFonts w:ascii="Calibri Light" w:hAnsi="Calibri Light"/>
        </w:rPr>
        <w:t>Numerická matematika, Modelování polymerních procesů, Inženýrská statistika</w:t>
      </w:r>
      <w:r w:rsidRPr="007A0ADE">
        <w:rPr>
          <w:rFonts w:ascii="Calibri Light" w:hAnsi="Calibri Light"/>
        </w:rPr>
        <w:t>)</w:t>
      </w:r>
    </w:p>
    <w:p w14:paraId="1368767F" w14:textId="1039BC44" w:rsidR="006A3DE4" w:rsidRPr="006B10D8" w:rsidRDefault="006A3DE4" w:rsidP="0099272E">
      <w:pPr>
        <w:jc w:val="both"/>
        <w:rPr>
          <w:rFonts w:ascii="Calibri Light" w:hAnsi="Calibri Light"/>
          <w:color w:val="FF0000"/>
        </w:rPr>
      </w:pPr>
    </w:p>
    <w:p w14:paraId="2DB52931" w14:textId="2F36B48C" w:rsidR="0099272E" w:rsidRPr="004519F5" w:rsidRDefault="0099272E" w:rsidP="0099272E">
      <w:pPr>
        <w:pStyle w:val="Heading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77777777" w:rsidR="0099272E" w:rsidRPr="007A0ADE" w:rsidRDefault="0099272E" w:rsidP="0099272E">
      <w:pPr>
        <w:jc w:val="both"/>
        <w:rPr>
          <w:rFonts w:ascii="Calibri Light" w:hAnsi="Calibri Light"/>
        </w:rPr>
      </w:pPr>
      <w:r w:rsidRPr="007A0ADE">
        <w:rPr>
          <w:rFonts w:ascii="Calibri Light" w:hAnsi="Calibri Light"/>
        </w:rPr>
        <w:t xml:space="preserve">Povinné studijní předměty se obsahově odlišují od předmětů bakalářského a magisterského studijního programu, což je patrné z karet předmětů. </w:t>
      </w:r>
    </w:p>
    <w:p w14:paraId="5119215C" w14:textId="12DBB41D" w:rsidR="0099272E" w:rsidRPr="007A0ADE" w:rsidRDefault="00ED4F28" w:rsidP="0099272E">
      <w:pPr>
        <w:jc w:val="both"/>
        <w:rPr>
          <w:rFonts w:ascii="Calibri Light" w:hAnsi="Calibri Light"/>
        </w:rPr>
      </w:pPr>
      <w:r w:rsidRPr="007A0ADE">
        <w:rPr>
          <w:rFonts w:ascii="Calibri Light" w:hAnsi="Calibri Light"/>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r w:rsidR="0099272E" w:rsidRPr="007A0ADE">
        <w:rPr>
          <w:rFonts w:ascii="Calibri Light" w:hAnsi="Calibri Light"/>
        </w:rPr>
        <w:t xml:space="preserve"> Tato povinnosti je definována v Individuálních studijních plánech a je kontrolována Oborovou radou. </w:t>
      </w:r>
    </w:p>
    <w:p w14:paraId="1378A72D" w14:textId="2D3C0721" w:rsidR="00934C8F" w:rsidRDefault="00934C8F" w:rsidP="0099272E">
      <w:pPr>
        <w:jc w:val="both"/>
        <w:rPr>
          <w:rFonts w:ascii="Calibri Light" w:hAnsi="Calibri Light"/>
        </w:rPr>
      </w:pPr>
      <w:r w:rsidRPr="007A0ADE">
        <w:rPr>
          <w:rFonts w:ascii="Calibri Light" w:hAnsi="Calibri Light"/>
        </w:rPr>
        <w:t xml:space="preserve">Povinnou součástí Individuálního studijního plánu </w:t>
      </w:r>
      <w:r w:rsidR="000D63F7" w:rsidRPr="007A0ADE">
        <w:rPr>
          <w:rFonts w:ascii="Calibri Light" w:hAnsi="Calibri Light"/>
        </w:rPr>
        <w:t xml:space="preserve">doktoranda </w:t>
      </w:r>
      <w:r w:rsidRPr="007A0ADE">
        <w:rPr>
          <w:rFonts w:ascii="Calibri Light" w:hAnsi="Calibri Light"/>
        </w:rPr>
        <w:t>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w:t>
      </w:r>
    </w:p>
    <w:p w14:paraId="3C4B3BA5" w14:textId="77777777" w:rsidR="007A0ADE" w:rsidRPr="007A0ADE" w:rsidRDefault="007A0ADE" w:rsidP="00A545CF">
      <w:pPr>
        <w:spacing w:after="0"/>
        <w:jc w:val="both"/>
        <w:rPr>
          <w:rFonts w:ascii="Calibri Light" w:hAnsi="Calibri Light"/>
        </w:rPr>
      </w:pPr>
    </w:p>
    <w:p w14:paraId="3C2B20A9" w14:textId="77777777" w:rsidR="009E517D" w:rsidRPr="004519F5" w:rsidRDefault="009E517D" w:rsidP="00155275">
      <w:pPr>
        <w:pStyle w:val="Heading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7473F148" w14:textId="77777777" w:rsidR="00D46D1D" w:rsidRPr="007A0ADE" w:rsidRDefault="00D46D1D" w:rsidP="00D46D1D">
      <w:pPr>
        <w:spacing w:before="120" w:after="120" w:line="264" w:lineRule="auto"/>
        <w:jc w:val="both"/>
        <w:rPr>
          <w:rFonts w:ascii="Calibri Light" w:hAnsi="Calibri Light"/>
        </w:rPr>
      </w:pPr>
      <w:r w:rsidRPr="007A0ADE">
        <w:rPr>
          <w:rFonts w:ascii="Calibri Light" w:hAnsi="Calibri Light"/>
        </w:rPr>
        <w:t>Předměty doktorského studijního programu jsou odborné předměty a cizí jazyk. Doktorand skládá alespoň 3 zkoušky z odborných předmětů vázaných k tématu disertační práce a zkoušku z cizího jazyka.</w:t>
      </w:r>
    </w:p>
    <w:p w14:paraId="71344BB2" w14:textId="2DBB407D" w:rsidR="009D5653" w:rsidRDefault="00D46D1D" w:rsidP="00D46D1D">
      <w:pPr>
        <w:jc w:val="both"/>
        <w:rPr>
          <w:ins w:id="4" w:author="utb" w:date="2019-09-09T17:19:00Z"/>
          <w:rFonts w:ascii="Calibri Light" w:hAnsi="Calibri Light"/>
        </w:rPr>
      </w:pPr>
      <w:r w:rsidRPr="007A0AD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03A5BC87" w14:textId="083E349A" w:rsidR="001F7B0B" w:rsidRDefault="001F7B0B" w:rsidP="00D46D1D">
      <w:pPr>
        <w:jc w:val="both"/>
        <w:rPr>
          <w:ins w:id="5" w:author="utb" w:date="2019-09-09T17:19:00Z"/>
          <w:rFonts w:ascii="Calibri Light" w:hAnsi="Calibri Light"/>
        </w:rPr>
      </w:pPr>
    </w:p>
    <w:p w14:paraId="5574BC34" w14:textId="77777777" w:rsidR="001F7B0B" w:rsidRPr="007A0ADE" w:rsidRDefault="001F7B0B" w:rsidP="00D46D1D">
      <w:pPr>
        <w:jc w:val="both"/>
        <w:rPr>
          <w:rFonts w:ascii="Calibri Light" w:hAnsi="Calibri Light"/>
        </w:rPr>
      </w:pPr>
      <w:bookmarkStart w:id="6" w:name="_GoBack"/>
      <w:bookmarkEnd w:id="6"/>
    </w:p>
    <w:p w14:paraId="6865DEC2" w14:textId="77777777"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lastRenderedPageBreak/>
        <w:t>Povinné předměty:</w:t>
      </w:r>
    </w:p>
    <w:p w14:paraId="271FA5CC" w14:textId="0A563971" w:rsidR="00D46D1D" w:rsidRPr="007A0ADE" w:rsidRDefault="00D46D1D" w:rsidP="00E91FAA">
      <w:pPr>
        <w:spacing w:after="0" w:line="240" w:lineRule="auto"/>
        <w:jc w:val="both"/>
        <w:rPr>
          <w:rFonts w:ascii="Calibri Light" w:hAnsi="Calibri Light"/>
        </w:rPr>
      </w:pPr>
      <w:r w:rsidRPr="007A0ADE">
        <w:rPr>
          <w:rFonts w:ascii="Calibri Light" w:hAnsi="Calibri Light"/>
        </w:rPr>
        <w:t>Odborná</w:t>
      </w:r>
      <w:r w:rsidR="00E91FAA" w:rsidRPr="007A0ADE">
        <w:rPr>
          <w:rFonts w:ascii="Calibri Light" w:hAnsi="Calibri Light"/>
        </w:rPr>
        <w:t xml:space="preserve"> komunikace v angličtině</w:t>
      </w:r>
    </w:p>
    <w:p w14:paraId="04285D7A" w14:textId="77777777" w:rsidR="00D46D1D" w:rsidRPr="007A0ADE" w:rsidRDefault="00D46D1D" w:rsidP="00E91FAA">
      <w:pPr>
        <w:spacing w:after="0" w:line="240" w:lineRule="auto"/>
        <w:jc w:val="both"/>
        <w:rPr>
          <w:rFonts w:ascii="Calibri Light" w:hAnsi="Calibri Light"/>
        </w:rPr>
      </w:pPr>
    </w:p>
    <w:p w14:paraId="1B96C70C" w14:textId="77777777" w:rsidR="00D46D1D" w:rsidRPr="007A0ADE" w:rsidRDefault="00D46D1D" w:rsidP="00E91FAA">
      <w:pPr>
        <w:spacing w:after="0" w:line="240" w:lineRule="auto"/>
        <w:jc w:val="both"/>
        <w:rPr>
          <w:rFonts w:ascii="Calibri Light" w:hAnsi="Calibri Light"/>
          <w:u w:val="single"/>
        </w:rPr>
      </w:pPr>
      <w:r w:rsidRPr="007A0ADE">
        <w:rPr>
          <w:rFonts w:ascii="Calibri Light" w:hAnsi="Calibri Light"/>
          <w:b/>
          <w:u w:val="single"/>
        </w:rPr>
        <w:t>Povinně volitelné předměty:</w:t>
      </w:r>
      <w:r w:rsidRPr="007A0ADE">
        <w:rPr>
          <w:rFonts w:ascii="Calibri Light" w:hAnsi="Calibri Light"/>
          <w:u w:val="single"/>
        </w:rPr>
        <w:t xml:space="preserve"> /student volí min. 2 předměty/</w:t>
      </w:r>
    </w:p>
    <w:p w14:paraId="025ED3E8" w14:textId="78D283A9" w:rsidR="00D46D1D" w:rsidRPr="007A0ADE" w:rsidRDefault="00D46D1D" w:rsidP="00E91FAA">
      <w:pPr>
        <w:spacing w:after="0" w:line="240" w:lineRule="auto"/>
        <w:jc w:val="both"/>
        <w:rPr>
          <w:rFonts w:ascii="Calibri Light" w:hAnsi="Calibri Light"/>
        </w:rPr>
      </w:pPr>
      <w:r w:rsidRPr="007A0ADE">
        <w:rPr>
          <w:rFonts w:ascii="Calibri Light" w:hAnsi="Calibri Light"/>
        </w:rPr>
        <w:t>Fyzika polymerů</w:t>
      </w:r>
    </w:p>
    <w:p w14:paraId="0AF415C5" w14:textId="10626530" w:rsidR="00D46D1D" w:rsidRPr="007A0ADE" w:rsidRDefault="00D46D1D" w:rsidP="00E91FAA">
      <w:pPr>
        <w:spacing w:after="0" w:line="240" w:lineRule="auto"/>
        <w:jc w:val="both"/>
        <w:rPr>
          <w:rFonts w:ascii="Calibri Light" w:hAnsi="Calibri Light"/>
        </w:rPr>
      </w:pPr>
      <w:r w:rsidRPr="007A0ADE">
        <w:rPr>
          <w:rFonts w:ascii="Calibri Light" w:hAnsi="Calibri Light"/>
        </w:rPr>
        <w:t>Makromolekulární chemie</w:t>
      </w:r>
    </w:p>
    <w:p w14:paraId="50F3D9AB" w14:textId="1A1B3F62" w:rsidR="00D46D1D" w:rsidRPr="007A0ADE" w:rsidRDefault="00D46D1D" w:rsidP="00E91FAA">
      <w:pPr>
        <w:spacing w:after="0" w:line="240" w:lineRule="auto"/>
        <w:jc w:val="both"/>
        <w:rPr>
          <w:rFonts w:ascii="Calibri Light" w:hAnsi="Calibri Light"/>
        </w:rPr>
      </w:pPr>
      <w:r w:rsidRPr="007A0ADE">
        <w:rPr>
          <w:rFonts w:ascii="Calibri Light" w:hAnsi="Calibri Light"/>
        </w:rPr>
        <w:t>Teorie technologických procesů</w:t>
      </w:r>
    </w:p>
    <w:p w14:paraId="35F2614F" w14:textId="7579EEC0" w:rsidR="00D46D1D" w:rsidRPr="007A0ADE" w:rsidRDefault="00D46D1D" w:rsidP="00E91FAA">
      <w:pPr>
        <w:spacing w:after="0" w:line="240" w:lineRule="auto"/>
        <w:jc w:val="both"/>
        <w:rPr>
          <w:rFonts w:ascii="Calibri Light" w:hAnsi="Calibri Light"/>
        </w:rPr>
      </w:pPr>
      <w:r w:rsidRPr="007A0ADE">
        <w:rPr>
          <w:rFonts w:ascii="Calibri Light" w:hAnsi="Calibri Light"/>
        </w:rPr>
        <w:t>Zpracovatelské inženýrství polymerů</w:t>
      </w:r>
    </w:p>
    <w:p w14:paraId="175EE5A7" w14:textId="77777777" w:rsidR="00D50F6A" w:rsidRDefault="00D50F6A" w:rsidP="00E91FAA">
      <w:pPr>
        <w:spacing w:after="0" w:line="240" w:lineRule="auto"/>
        <w:jc w:val="both"/>
        <w:rPr>
          <w:ins w:id="7" w:author="utb" w:date="2019-09-09T16:33:00Z"/>
          <w:rFonts w:ascii="Calibri Light" w:hAnsi="Calibri Light"/>
          <w:b/>
          <w:u w:val="single"/>
        </w:rPr>
      </w:pPr>
    </w:p>
    <w:p w14:paraId="4883A00C" w14:textId="30430D38"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t xml:space="preserve">Volitelné předměty: </w:t>
      </w:r>
      <w:r w:rsidRPr="007A0ADE">
        <w:rPr>
          <w:rFonts w:ascii="Calibri Light" w:hAnsi="Calibri Light"/>
          <w:u w:val="single"/>
        </w:rPr>
        <w:t>/student volí min. 1 předmět/</w:t>
      </w:r>
    </w:p>
    <w:p w14:paraId="7C9FC658" w14:textId="15C338AF" w:rsidR="00D46D1D" w:rsidRPr="007A0ADE" w:rsidRDefault="00D46D1D" w:rsidP="00E91FAA">
      <w:pPr>
        <w:spacing w:after="0" w:line="240" w:lineRule="auto"/>
        <w:jc w:val="both"/>
        <w:rPr>
          <w:rFonts w:ascii="Calibri Light" w:hAnsi="Calibri Light"/>
        </w:rPr>
      </w:pPr>
      <w:r w:rsidRPr="007A0ADE">
        <w:rPr>
          <w:rFonts w:ascii="Calibri Light" w:hAnsi="Calibri Light"/>
        </w:rPr>
        <w:t>Analytické metody a chemie povrchů</w:t>
      </w:r>
    </w:p>
    <w:p w14:paraId="188923F1" w14:textId="3F81B856" w:rsidR="00D46D1D" w:rsidRPr="007A0ADE" w:rsidRDefault="00D46D1D" w:rsidP="00E91FAA">
      <w:pPr>
        <w:spacing w:after="0" w:line="240" w:lineRule="auto"/>
        <w:jc w:val="both"/>
        <w:rPr>
          <w:rFonts w:ascii="Calibri Light" w:hAnsi="Calibri Light"/>
        </w:rPr>
      </w:pPr>
      <w:r w:rsidRPr="007A0ADE">
        <w:rPr>
          <w:rFonts w:ascii="Calibri Light" w:hAnsi="Calibri Light"/>
        </w:rPr>
        <w:t>Antimikrobní látky pro úpravy polymerů</w:t>
      </w:r>
    </w:p>
    <w:p w14:paraId="6034A5B2" w14:textId="05D2DE34" w:rsidR="00D46D1D" w:rsidRPr="007A0ADE" w:rsidRDefault="00D46D1D" w:rsidP="00E91FAA">
      <w:pPr>
        <w:spacing w:after="0" w:line="240" w:lineRule="auto"/>
        <w:jc w:val="both"/>
        <w:rPr>
          <w:rFonts w:ascii="Calibri Light" w:hAnsi="Calibri Light"/>
        </w:rPr>
      </w:pPr>
      <w:r w:rsidRPr="007A0ADE">
        <w:rPr>
          <w:rFonts w:ascii="Calibri Light" w:hAnsi="Calibri Light"/>
        </w:rPr>
        <w:t>Bioaktivní polymerní systémy</w:t>
      </w:r>
    </w:p>
    <w:p w14:paraId="5EC59300" w14:textId="720A3025" w:rsidR="00D46D1D" w:rsidRPr="007A0ADE" w:rsidRDefault="00D46D1D" w:rsidP="00E91FAA">
      <w:pPr>
        <w:spacing w:after="0" w:line="240" w:lineRule="auto"/>
        <w:jc w:val="both"/>
        <w:rPr>
          <w:rFonts w:ascii="Calibri Light" w:hAnsi="Calibri Light"/>
        </w:rPr>
      </w:pPr>
      <w:r w:rsidRPr="007A0ADE">
        <w:rPr>
          <w:rFonts w:ascii="Calibri Light" w:hAnsi="Calibri Light"/>
        </w:rPr>
        <w:t>Biodegradabilita sloučenin</w:t>
      </w:r>
    </w:p>
    <w:p w14:paraId="5CA55212" w14:textId="4E97846A" w:rsidR="00D46D1D" w:rsidRPr="007A0ADE" w:rsidRDefault="00D46D1D" w:rsidP="00E91FAA">
      <w:pPr>
        <w:spacing w:after="0" w:line="240" w:lineRule="auto"/>
        <w:jc w:val="both"/>
        <w:rPr>
          <w:rFonts w:ascii="Calibri Light" w:hAnsi="Calibri Light"/>
        </w:rPr>
      </w:pPr>
      <w:r w:rsidRPr="007A0ADE">
        <w:rPr>
          <w:rFonts w:ascii="Calibri Light" w:hAnsi="Calibri Light"/>
        </w:rPr>
        <w:t>Biochemie</w:t>
      </w:r>
    </w:p>
    <w:p w14:paraId="4D4A6C08" w14:textId="00ACCCF7" w:rsidR="00D46D1D" w:rsidRPr="007A0ADE" w:rsidRDefault="00D46D1D" w:rsidP="00E91FAA">
      <w:pPr>
        <w:spacing w:after="0" w:line="240" w:lineRule="auto"/>
        <w:jc w:val="both"/>
        <w:rPr>
          <w:rFonts w:ascii="Calibri Light" w:hAnsi="Calibri Light"/>
        </w:rPr>
      </w:pPr>
      <w:r w:rsidRPr="007A0ADE">
        <w:rPr>
          <w:rFonts w:ascii="Calibri Light" w:hAnsi="Calibri Light"/>
        </w:rPr>
        <w:t>Biopolymery</w:t>
      </w:r>
    </w:p>
    <w:p w14:paraId="3B1F5389" w14:textId="10A8BC00" w:rsidR="00D46D1D" w:rsidRPr="007A0ADE" w:rsidRDefault="00D46D1D" w:rsidP="00E91FAA">
      <w:pPr>
        <w:spacing w:after="0" w:line="240" w:lineRule="auto"/>
        <w:jc w:val="both"/>
        <w:rPr>
          <w:rFonts w:ascii="Calibri Light" w:hAnsi="Calibri Light"/>
        </w:rPr>
      </w:pPr>
      <w:r w:rsidRPr="007A0ADE">
        <w:rPr>
          <w:rFonts w:ascii="Calibri Light" w:hAnsi="Calibri Light"/>
        </w:rPr>
        <w:t>Elektrické a magnetické vlastnosti materiálů</w:t>
      </w:r>
    </w:p>
    <w:p w14:paraId="3BD48670" w14:textId="146944F0" w:rsidR="00D46D1D" w:rsidRPr="007A0ADE" w:rsidRDefault="00D46D1D" w:rsidP="00E91FAA">
      <w:pPr>
        <w:spacing w:after="0" w:line="240" w:lineRule="auto"/>
        <w:jc w:val="both"/>
        <w:rPr>
          <w:rFonts w:ascii="Calibri Light" w:hAnsi="Calibri Light"/>
        </w:rPr>
      </w:pPr>
      <w:r w:rsidRPr="007A0ADE">
        <w:rPr>
          <w:rFonts w:ascii="Calibri Light" w:hAnsi="Calibri Light"/>
        </w:rPr>
        <w:t>Fyzikální chemie</w:t>
      </w:r>
    </w:p>
    <w:p w14:paraId="63363E18" w14:textId="4D71931E" w:rsidR="00D46D1D" w:rsidRPr="007A0ADE" w:rsidRDefault="00D46D1D" w:rsidP="00E91FAA">
      <w:pPr>
        <w:spacing w:after="0" w:line="240" w:lineRule="auto"/>
        <w:jc w:val="both"/>
        <w:rPr>
          <w:rFonts w:ascii="Calibri Light" w:hAnsi="Calibri Light"/>
        </w:rPr>
      </w:pPr>
      <w:r w:rsidRPr="007A0ADE">
        <w:rPr>
          <w:rFonts w:ascii="Calibri Light" w:hAnsi="Calibri Light"/>
        </w:rPr>
        <w:t>Gumárenská technologie</w:t>
      </w:r>
    </w:p>
    <w:p w14:paraId="32F8FC88" w14:textId="43AF3E02" w:rsidR="00D46D1D" w:rsidRPr="007A0ADE" w:rsidRDefault="00D46D1D" w:rsidP="00E91FAA">
      <w:pPr>
        <w:spacing w:after="0" w:line="240" w:lineRule="auto"/>
        <w:jc w:val="both"/>
        <w:rPr>
          <w:rFonts w:ascii="Calibri Light" w:hAnsi="Calibri Light"/>
        </w:rPr>
      </w:pPr>
      <w:r w:rsidRPr="007A0ADE">
        <w:rPr>
          <w:rFonts w:ascii="Calibri Light" w:hAnsi="Calibri Light"/>
        </w:rPr>
        <w:t>Instrumentální metody v analýze a testování polymerů</w:t>
      </w:r>
    </w:p>
    <w:p w14:paraId="14FCB0C5" w14:textId="3D7DAC50" w:rsidR="00D46D1D" w:rsidRPr="007A0ADE" w:rsidRDefault="00D46D1D" w:rsidP="00E91FAA">
      <w:pPr>
        <w:spacing w:after="0" w:line="240" w:lineRule="auto"/>
        <w:jc w:val="both"/>
        <w:rPr>
          <w:rFonts w:ascii="Calibri Light" w:hAnsi="Calibri Light"/>
        </w:rPr>
      </w:pPr>
      <w:r w:rsidRPr="007A0ADE">
        <w:rPr>
          <w:rFonts w:ascii="Calibri Light" w:hAnsi="Calibri Light"/>
        </w:rPr>
        <w:t>Inženýrská statistika</w:t>
      </w:r>
    </w:p>
    <w:p w14:paraId="3D16345B" w14:textId="42E0206D" w:rsidR="00D46D1D" w:rsidRPr="007A0ADE" w:rsidRDefault="00D46D1D" w:rsidP="00E91FAA">
      <w:pPr>
        <w:spacing w:after="0" w:line="240" w:lineRule="auto"/>
        <w:jc w:val="both"/>
        <w:rPr>
          <w:rFonts w:ascii="Calibri Light" w:hAnsi="Calibri Light"/>
        </w:rPr>
      </w:pPr>
      <w:r w:rsidRPr="007A0ADE">
        <w:rPr>
          <w:rFonts w:ascii="Calibri Light" w:hAnsi="Calibri Light"/>
        </w:rPr>
        <w:t>Koloidní a povrchová chemie</w:t>
      </w:r>
    </w:p>
    <w:p w14:paraId="17E36924" w14:textId="60BFF78B" w:rsidR="00D46D1D" w:rsidRPr="007A0ADE" w:rsidRDefault="00D46D1D" w:rsidP="00E91FAA">
      <w:pPr>
        <w:spacing w:after="0" w:line="240" w:lineRule="auto"/>
        <w:jc w:val="both"/>
        <w:rPr>
          <w:rFonts w:ascii="Calibri Light" w:hAnsi="Calibri Light"/>
        </w:rPr>
      </w:pPr>
      <w:r w:rsidRPr="007A0ADE">
        <w:rPr>
          <w:rFonts w:ascii="Calibri Light" w:hAnsi="Calibri Light"/>
        </w:rPr>
        <w:t>Kompozitní materiály</w:t>
      </w:r>
    </w:p>
    <w:p w14:paraId="0A455B01" w14:textId="4982C6CC" w:rsidR="00D46D1D" w:rsidRPr="007A0ADE" w:rsidRDefault="00D46D1D" w:rsidP="00E91FAA">
      <w:pPr>
        <w:spacing w:after="0" w:line="240" w:lineRule="auto"/>
        <w:jc w:val="both"/>
        <w:rPr>
          <w:rFonts w:ascii="Calibri Light" w:hAnsi="Calibri Light"/>
        </w:rPr>
      </w:pPr>
      <w:r w:rsidRPr="007A0ADE">
        <w:rPr>
          <w:rFonts w:ascii="Calibri Light" w:hAnsi="Calibri Light"/>
        </w:rPr>
        <w:t>Modelování polymerních procesů</w:t>
      </w:r>
    </w:p>
    <w:p w14:paraId="21C0EF6F" w14:textId="0C41A2AF" w:rsidR="00D46D1D" w:rsidRPr="007A0ADE" w:rsidRDefault="00D46D1D" w:rsidP="00E91FAA">
      <w:pPr>
        <w:spacing w:after="0" w:line="240" w:lineRule="auto"/>
        <w:jc w:val="both"/>
        <w:rPr>
          <w:rFonts w:ascii="Calibri Light" w:hAnsi="Calibri Light"/>
        </w:rPr>
      </w:pPr>
      <w:r w:rsidRPr="007A0ADE">
        <w:rPr>
          <w:rFonts w:ascii="Calibri Light" w:hAnsi="Calibri Light"/>
        </w:rPr>
        <w:t>Molekulová spektroskopie</w:t>
      </w:r>
    </w:p>
    <w:p w14:paraId="01AE4667" w14:textId="6F941ADB" w:rsidR="00D46D1D" w:rsidRPr="007A0ADE" w:rsidRDefault="00D46D1D" w:rsidP="00E91FAA">
      <w:pPr>
        <w:spacing w:after="0" w:line="240" w:lineRule="auto"/>
        <w:jc w:val="both"/>
        <w:rPr>
          <w:rFonts w:ascii="Calibri Light" w:hAnsi="Calibri Light"/>
        </w:rPr>
      </w:pPr>
      <w:r w:rsidRPr="007A0ADE">
        <w:rPr>
          <w:rFonts w:ascii="Calibri Light" w:hAnsi="Calibri Light"/>
        </w:rPr>
        <w:t>Numerická matematika</w:t>
      </w:r>
    </w:p>
    <w:p w14:paraId="15CF7F10" w14:textId="73D164CE" w:rsidR="00D46D1D" w:rsidRPr="007A0ADE" w:rsidRDefault="00D46D1D" w:rsidP="00E91FAA">
      <w:pPr>
        <w:spacing w:after="0" w:line="240" w:lineRule="auto"/>
        <w:jc w:val="both"/>
        <w:rPr>
          <w:rFonts w:ascii="Calibri Light" w:hAnsi="Calibri Light"/>
        </w:rPr>
      </w:pPr>
      <w:r w:rsidRPr="007A0ADE">
        <w:rPr>
          <w:rFonts w:ascii="Calibri Light" w:hAnsi="Calibri Light"/>
        </w:rPr>
        <w:t>Obalové materiály</w:t>
      </w:r>
    </w:p>
    <w:p w14:paraId="544A51A5" w14:textId="4B236669" w:rsidR="00D46D1D" w:rsidRPr="007A0ADE" w:rsidRDefault="00D46D1D" w:rsidP="00E91FAA">
      <w:pPr>
        <w:spacing w:after="0" w:line="240" w:lineRule="auto"/>
        <w:jc w:val="both"/>
        <w:rPr>
          <w:rFonts w:ascii="Calibri Light" w:hAnsi="Calibri Light"/>
        </w:rPr>
      </w:pPr>
      <w:r w:rsidRPr="007A0ADE">
        <w:rPr>
          <w:rFonts w:ascii="Calibri Light" w:hAnsi="Calibri Light"/>
        </w:rPr>
        <w:t>Obecná a aplikovaná reologie</w:t>
      </w:r>
    </w:p>
    <w:p w14:paraId="422B06B3" w14:textId="49DA3977" w:rsidR="00D46D1D" w:rsidRPr="007A0ADE" w:rsidRDefault="00D46D1D" w:rsidP="00E91FAA">
      <w:pPr>
        <w:spacing w:after="0" w:line="240" w:lineRule="auto"/>
        <w:jc w:val="both"/>
        <w:rPr>
          <w:rFonts w:ascii="Calibri Light" w:hAnsi="Calibri Light"/>
        </w:rPr>
      </w:pPr>
      <w:r w:rsidRPr="007A0ADE">
        <w:rPr>
          <w:rFonts w:ascii="Calibri Light" w:hAnsi="Calibri Light"/>
        </w:rPr>
        <w:t>Opticky a elektricky aktivní polymery</w:t>
      </w:r>
    </w:p>
    <w:p w14:paraId="07ACE01D" w14:textId="23E08751" w:rsidR="00D46D1D" w:rsidRPr="007A0ADE" w:rsidRDefault="00D46D1D" w:rsidP="00E91FAA">
      <w:pPr>
        <w:spacing w:after="0" w:line="240" w:lineRule="auto"/>
        <w:jc w:val="both"/>
        <w:rPr>
          <w:rFonts w:ascii="Calibri Light" w:hAnsi="Calibri Light"/>
        </w:rPr>
      </w:pPr>
      <w:r w:rsidRPr="007A0ADE">
        <w:rPr>
          <w:rFonts w:ascii="Calibri Light" w:hAnsi="Calibri Light"/>
        </w:rPr>
        <w:t>Organická chemie</w:t>
      </w:r>
    </w:p>
    <w:p w14:paraId="0E1E7F45" w14:textId="5AEBF913" w:rsidR="00D46D1D" w:rsidRPr="007A0ADE" w:rsidRDefault="00D46D1D" w:rsidP="00E91FAA">
      <w:pPr>
        <w:spacing w:after="0" w:line="240" w:lineRule="auto"/>
        <w:jc w:val="both"/>
        <w:rPr>
          <w:rFonts w:ascii="Calibri Light" w:hAnsi="Calibri Light"/>
        </w:rPr>
      </w:pPr>
      <w:r w:rsidRPr="007A0ADE">
        <w:rPr>
          <w:rFonts w:ascii="Calibri Light" w:hAnsi="Calibri Light"/>
        </w:rPr>
        <w:t>Plastikářská technologie</w:t>
      </w:r>
    </w:p>
    <w:p w14:paraId="43053F86" w14:textId="67DD467B" w:rsidR="00D46D1D" w:rsidRPr="007A0ADE" w:rsidRDefault="00D46D1D" w:rsidP="00E91FAA">
      <w:pPr>
        <w:spacing w:after="0" w:line="240" w:lineRule="auto"/>
        <w:jc w:val="both"/>
        <w:rPr>
          <w:rFonts w:ascii="Calibri Light" w:hAnsi="Calibri Light"/>
        </w:rPr>
      </w:pPr>
      <w:r w:rsidRPr="007A0ADE">
        <w:rPr>
          <w:rFonts w:ascii="Calibri Light" w:hAnsi="Calibri Light"/>
        </w:rPr>
        <w:t>Přenosové jevy</w:t>
      </w:r>
    </w:p>
    <w:p w14:paraId="3B62E021" w14:textId="1A73E469" w:rsidR="00D46D1D" w:rsidRPr="007A0ADE" w:rsidRDefault="00D46D1D" w:rsidP="00E91FAA">
      <w:pPr>
        <w:spacing w:after="0" w:line="240" w:lineRule="auto"/>
        <w:jc w:val="both"/>
        <w:rPr>
          <w:rFonts w:ascii="Calibri Light" w:hAnsi="Calibri Light"/>
        </w:rPr>
      </w:pPr>
      <w:r w:rsidRPr="007A0ADE">
        <w:rPr>
          <w:rFonts w:ascii="Calibri Light" w:hAnsi="Calibri Light"/>
        </w:rPr>
        <w:t>Směsi polymerů</w:t>
      </w:r>
    </w:p>
    <w:p w14:paraId="5B3D33C5" w14:textId="42A6802F" w:rsidR="00D46D1D" w:rsidRPr="007A0ADE" w:rsidRDefault="00D46D1D" w:rsidP="00E91FAA">
      <w:pPr>
        <w:spacing w:after="0" w:line="240" w:lineRule="auto"/>
        <w:jc w:val="both"/>
        <w:rPr>
          <w:rFonts w:ascii="Calibri Light" w:hAnsi="Calibri Light"/>
        </w:rPr>
      </w:pPr>
      <w:r w:rsidRPr="007A0ADE">
        <w:rPr>
          <w:rFonts w:ascii="Calibri Light" w:hAnsi="Calibri Light"/>
        </w:rPr>
        <w:t>Struktura a vlastnosti pevných látek</w:t>
      </w:r>
    </w:p>
    <w:p w14:paraId="55F7E7FA" w14:textId="04BBF9F6" w:rsidR="00D46D1D" w:rsidRPr="007A0ADE" w:rsidRDefault="00D46D1D" w:rsidP="00E91FAA">
      <w:pPr>
        <w:spacing w:after="0" w:line="240" w:lineRule="auto"/>
        <w:jc w:val="both"/>
        <w:rPr>
          <w:rFonts w:ascii="Calibri Light" w:hAnsi="Calibri Light"/>
        </w:rPr>
      </w:pPr>
      <w:r w:rsidRPr="007A0ADE">
        <w:rPr>
          <w:rFonts w:ascii="Calibri Light" w:hAnsi="Calibri Light"/>
        </w:rPr>
        <w:t>Supramolekulární chemie</w:t>
      </w:r>
    </w:p>
    <w:p w14:paraId="228B52BD" w14:textId="206194E1" w:rsidR="00D46D1D" w:rsidRPr="007A0ADE" w:rsidRDefault="00D46D1D" w:rsidP="00E91FAA">
      <w:pPr>
        <w:spacing w:after="0" w:line="240" w:lineRule="auto"/>
        <w:jc w:val="both"/>
        <w:rPr>
          <w:rFonts w:ascii="Calibri Light" w:hAnsi="Calibri Light"/>
        </w:rPr>
      </w:pPr>
      <w:r w:rsidRPr="007A0ADE">
        <w:rPr>
          <w:rFonts w:ascii="Calibri Light" w:hAnsi="Calibri Light"/>
        </w:rPr>
        <w:t>Termické metody a relaxační chování polymerů</w:t>
      </w:r>
    </w:p>
    <w:p w14:paraId="55F1EC3C" w14:textId="47141391" w:rsidR="00D46D1D" w:rsidRPr="007A0ADE" w:rsidRDefault="00D46D1D" w:rsidP="00E91FAA">
      <w:pPr>
        <w:spacing w:after="0" w:line="240" w:lineRule="auto"/>
        <w:jc w:val="both"/>
        <w:rPr>
          <w:rFonts w:ascii="Calibri Light" w:hAnsi="Calibri Light"/>
        </w:rPr>
      </w:pPr>
      <w:r w:rsidRPr="007A0ADE">
        <w:rPr>
          <w:rFonts w:ascii="Calibri Light" w:hAnsi="Calibri Light"/>
        </w:rPr>
        <w:t>Výrobní stroje a zařízení</w:t>
      </w:r>
    </w:p>
    <w:p w14:paraId="098C97C7" w14:textId="77777777" w:rsidR="00E80016" w:rsidRPr="004519F5" w:rsidRDefault="00E80016" w:rsidP="00E80016">
      <w:pPr>
        <w:pStyle w:val="Heading3"/>
        <w:numPr>
          <w:ilvl w:val="0"/>
          <w:numId w:val="0"/>
        </w:numPr>
        <w:ind w:left="1080"/>
      </w:pPr>
    </w:p>
    <w:p w14:paraId="37EFF15A" w14:textId="48F8BD8D" w:rsidR="009E517D" w:rsidRPr="004519F5" w:rsidRDefault="009E517D" w:rsidP="009B4906">
      <w:pPr>
        <w:pStyle w:val="Heading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t>Standard 2.14</w:t>
      </w:r>
    </w:p>
    <w:p w14:paraId="3D11E02D" w14:textId="77777777" w:rsidR="00D578A9" w:rsidRDefault="009B4906" w:rsidP="00582070">
      <w:pPr>
        <w:spacing w:after="0" w:line="240" w:lineRule="auto"/>
        <w:jc w:val="both"/>
        <w:rPr>
          <w:rFonts w:ascii="Calibri Light" w:hAnsi="Calibri Light"/>
        </w:rPr>
      </w:pPr>
      <w:r w:rsidRPr="00582070">
        <w:rPr>
          <w:rFonts w:ascii="Calibri Light" w:hAnsi="Calibri Light"/>
        </w:rPr>
        <w:t>Odborné znalosti, dovednosti a obecné způsobilosti absolventů studijního programu jsou v souladu s typem a profilem uvedeného studijního programu.</w:t>
      </w:r>
    </w:p>
    <w:p w14:paraId="5BEEE86F" w14:textId="77777777" w:rsidR="00582070" w:rsidRPr="00582070" w:rsidRDefault="00582070" w:rsidP="00582070">
      <w:pPr>
        <w:spacing w:after="0" w:line="240" w:lineRule="auto"/>
        <w:jc w:val="both"/>
        <w:rPr>
          <w:rFonts w:ascii="Calibri Light" w:hAnsi="Calibri Light"/>
        </w:rPr>
      </w:pPr>
    </w:p>
    <w:p w14:paraId="21276D42" w14:textId="484387A1" w:rsidR="00C61188" w:rsidRPr="00582070" w:rsidRDefault="004D397D" w:rsidP="00582070">
      <w:pPr>
        <w:spacing w:after="0" w:line="240" w:lineRule="auto"/>
        <w:jc w:val="both"/>
        <w:rPr>
          <w:rFonts w:ascii="Calibri Light" w:hAnsi="Calibri Light"/>
        </w:rPr>
      </w:pPr>
      <w:r w:rsidRPr="00582070">
        <w:rPr>
          <w:rFonts w:ascii="Calibri Light" w:hAnsi="Calibri Light"/>
        </w:rPr>
        <w:t>Základním tématickým okruhem programu Technologie makromolekulárních látek je polymerní věda (</w:t>
      </w:r>
      <w:r w:rsidR="00582070">
        <w:rPr>
          <w:rFonts w:ascii="Calibri Light" w:hAnsi="Calibri Light"/>
        </w:rPr>
        <w:t>P</w:t>
      </w:r>
      <w:r w:rsidRPr="00582070">
        <w:rPr>
          <w:rFonts w:ascii="Calibri Light" w:hAnsi="Calibri Light"/>
        </w:rPr>
        <w:t xml:space="preserve">olymer </w:t>
      </w:r>
      <w:r w:rsidR="00582070">
        <w:rPr>
          <w:rFonts w:ascii="Calibri Light" w:hAnsi="Calibri Light"/>
        </w:rPr>
        <w:t>S</w:t>
      </w:r>
      <w:r w:rsidRPr="00582070">
        <w:rPr>
          <w:rFonts w:ascii="Calibri Light" w:hAnsi="Calibri Light"/>
        </w:rPr>
        <w:t>cience) se specifickým důrazem na inženýrství a technologie zpracování makromolekulárních látek včetně mezioborových oblastí z makr</w:t>
      </w:r>
      <w:r w:rsidR="00510CB8">
        <w:rPr>
          <w:rFonts w:ascii="Calibri Light" w:hAnsi="Calibri Light"/>
        </w:rPr>
        <w:t xml:space="preserve">omolekulární vědy vycházející a </w:t>
      </w:r>
      <w:r w:rsidRPr="00582070">
        <w:rPr>
          <w:rFonts w:ascii="Calibri Light" w:hAnsi="Calibri Light"/>
        </w:rPr>
        <w:t>nebo</w:t>
      </w:r>
      <w:r w:rsidR="00510CB8">
        <w:rPr>
          <w:rFonts w:ascii="Calibri Light" w:hAnsi="Calibri Light"/>
        </w:rPr>
        <w:t xml:space="preserve"> </w:t>
      </w:r>
      <w:r w:rsidRPr="00582070">
        <w:rPr>
          <w:rFonts w:ascii="Calibri Light" w:hAnsi="Calibri Light"/>
        </w:rPr>
        <w:t>s ní úzce související.</w:t>
      </w:r>
      <w:r w:rsidR="00101622" w:rsidRPr="00582070">
        <w:rPr>
          <w:rFonts w:ascii="Calibri Light" w:hAnsi="Calibri Light"/>
        </w:rPr>
        <w:t xml:space="preserve"> Toto zaměření </w:t>
      </w:r>
      <w:r w:rsidR="00A2029D" w:rsidRPr="00582070">
        <w:rPr>
          <w:rFonts w:ascii="Calibri Light" w:hAnsi="Calibri Light"/>
        </w:rPr>
        <w:t xml:space="preserve">je v plném souladu s </w:t>
      </w:r>
      <w:r w:rsidR="00101622" w:rsidRPr="00582070">
        <w:rPr>
          <w:rFonts w:ascii="Calibri Light" w:hAnsi="Calibri Light"/>
        </w:rPr>
        <w:t>obsah</w:t>
      </w:r>
      <w:r w:rsidR="00C61188" w:rsidRPr="00582070">
        <w:rPr>
          <w:rFonts w:ascii="Calibri Light" w:hAnsi="Calibri Light"/>
        </w:rPr>
        <w:t>em</w:t>
      </w:r>
      <w:r w:rsidR="00101622" w:rsidRPr="00582070">
        <w:rPr>
          <w:rFonts w:ascii="Calibri Light" w:hAnsi="Calibri Light"/>
        </w:rPr>
        <w:t xml:space="preserve"> studijních předmětů, které jsou orientovány jak na oblast polymerních materiálů a jejich vlastností, tak na zpracovatelské procesy a jejich exaktní popis.</w:t>
      </w:r>
      <w:r w:rsidR="00A2029D" w:rsidRPr="00582070">
        <w:rPr>
          <w:rFonts w:ascii="Calibri Light" w:hAnsi="Calibri Light"/>
        </w:rPr>
        <w:t xml:space="preserve"> Tématické zaměření Individuálního studijního plánu, </w:t>
      </w:r>
      <w:r w:rsidR="00101622" w:rsidRPr="00582070">
        <w:rPr>
          <w:rFonts w:ascii="Calibri Light" w:hAnsi="Calibri Light"/>
        </w:rPr>
        <w:t>státní doktorské zkoušky</w:t>
      </w:r>
      <w:r w:rsidR="00051139" w:rsidRPr="00582070">
        <w:rPr>
          <w:rFonts w:ascii="Calibri Light" w:hAnsi="Calibri Light"/>
        </w:rPr>
        <w:t xml:space="preserve"> a</w:t>
      </w:r>
      <w:r w:rsidR="00C61188" w:rsidRPr="00582070">
        <w:rPr>
          <w:rFonts w:ascii="Calibri Light" w:hAnsi="Calibri Light"/>
        </w:rPr>
        <w:t xml:space="preserve"> </w:t>
      </w:r>
      <w:r w:rsidR="00A2029D" w:rsidRPr="00582070">
        <w:rPr>
          <w:rFonts w:ascii="Calibri Light" w:hAnsi="Calibri Light"/>
        </w:rPr>
        <w:t>disertační práce</w:t>
      </w:r>
      <w:r w:rsidR="00C61188" w:rsidRPr="00582070">
        <w:rPr>
          <w:rFonts w:ascii="Calibri Light" w:hAnsi="Calibri Light"/>
        </w:rPr>
        <w:t xml:space="preserve"> jsou v plném </w:t>
      </w:r>
      <w:r w:rsidR="00C61188" w:rsidRPr="00582070">
        <w:rPr>
          <w:rFonts w:ascii="Calibri Light" w:hAnsi="Calibri Light"/>
        </w:rPr>
        <w:lastRenderedPageBreak/>
        <w:t xml:space="preserve">souladu s těmito základními tématickými okruhy a určují tak </w:t>
      </w:r>
      <w:r w:rsidR="00051139" w:rsidRPr="00582070">
        <w:rPr>
          <w:rFonts w:ascii="Calibri Light" w:hAnsi="Calibri Light"/>
        </w:rPr>
        <w:t xml:space="preserve">základní profil </w:t>
      </w:r>
      <w:r w:rsidR="00C61188" w:rsidRPr="00582070">
        <w:rPr>
          <w:rFonts w:ascii="Calibri Light" w:hAnsi="Calibri Light"/>
        </w:rPr>
        <w:t>absolventa</w:t>
      </w:r>
      <w:r w:rsidR="00B5621A" w:rsidRPr="00582070">
        <w:rPr>
          <w:rFonts w:ascii="Calibri Light" w:hAnsi="Calibri Light"/>
        </w:rPr>
        <w:t xml:space="preserve">, který je následující: </w:t>
      </w:r>
      <w:r w:rsidR="00051139" w:rsidRPr="00582070">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00051139" w:rsidRPr="00582070">
        <w:rPr>
          <w:rFonts w:ascii="Calibri Light" w:hAnsi="Calibri Light" w:hint="eastAsia"/>
        </w:rPr>
        <w:t>ě</w:t>
      </w:r>
      <w:r w:rsidR="00051139" w:rsidRPr="00582070">
        <w:rPr>
          <w:rFonts w:ascii="Calibri Light" w:hAnsi="Calibri Light"/>
        </w:rPr>
        <w:t>, kreativn</w:t>
      </w:r>
      <w:r w:rsidR="00051139" w:rsidRPr="00582070">
        <w:rPr>
          <w:rFonts w:ascii="Calibri Light" w:hAnsi="Calibri Light" w:hint="eastAsia"/>
        </w:rPr>
        <w:t>ě</w:t>
      </w:r>
      <w:r w:rsidR="00051139" w:rsidRPr="00582070">
        <w:rPr>
          <w:rFonts w:ascii="Calibri Light" w:hAnsi="Calibri Light"/>
        </w:rPr>
        <w:t>, v</w:t>
      </w:r>
      <w:r w:rsidR="00051139" w:rsidRPr="00582070">
        <w:rPr>
          <w:rFonts w:ascii="Calibri Light" w:hAnsi="Calibri Light" w:hint="eastAsia"/>
        </w:rPr>
        <w:t>ě</w:t>
      </w:r>
      <w:r w:rsidR="00051139" w:rsidRPr="00582070">
        <w:rPr>
          <w:rFonts w:ascii="Calibri Light" w:hAnsi="Calibri Light"/>
        </w:rPr>
        <w:t>decky, v</w:t>
      </w:r>
      <w:r w:rsidR="00051139" w:rsidRPr="00582070">
        <w:rPr>
          <w:rFonts w:ascii="Calibri Light" w:hAnsi="Calibri Light" w:hint="eastAsia"/>
        </w:rPr>
        <w:t>ý</w:t>
      </w:r>
      <w:r w:rsidR="00051139" w:rsidRPr="00582070">
        <w:rPr>
          <w:rFonts w:ascii="Calibri Light" w:hAnsi="Calibri Light"/>
        </w:rPr>
        <w:t>zkumn</w:t>
      </w:r>
      <w:r w:rsidR="00051139" w:rsidRPr="00582070">
        <w:rPr>
          <w:rFonts w:ascii="Calibri Light" w:hAnsi="Calibri Light" w:hint="eastAsia"/>
        </w:rPr>
        <w:t>ě</w:t>
      </w:r>
      <w:r w:rsidR="00051139" w:rsidRPr="00582070">
        <w:rPr>
          <w:rFonts w:ascii="Calibri Light" w:hAnsi="Calibri Light"/>
        </w:rPr>
        <w:t xml:space="preserve"> a pedagogicky pracovat v oblasti zpracovatelstv</w:t>
      </w:r>
      <w:r w:rsidR="00051139" w:rsidRPr="00582070">
        <w:rPr>
          <w:rFonts w:ascii="Calibri Light" w:hAnsi="Calibri Light" w:hint="eastAsia"/>
        </w:rPr>
        <w:t>í</w:t>
      </w:r>
      <w:r w:rsidR="00051139" w:rsidRPr="00582070">
        <w:rPr>
          <w:rFonts w:ascii="Calibri Light" w:hAnsi="Calibri Light"/>
        </w:rPr>
        <w:t xml:space="preserve"> polymern</w:t>
      </w:r>
      <w:r w:rsidR="00051139" w:rsidRPr="00582070">
        <w:rPr>
          <w:rFonts w:ascii="Calibri Light" w:hAnsi="Calibri Light" w:hint="eastAsia"/>
        </w:rPr>
        <w:t>í</w:t>
      </w:r>
      <w:r w:rsidR="00051139" w:rsidRPr="00582070">
        <w:rPr>
          <w:rFonts w:ascii="Calibri Light" w:hAnsi="Calibri Light"/>
        </w:rPr>
        <w:t>ch materi</w:t>
      </w:r>
      <w:r w:rsidR="00051139" w:rsidRPr="00582070">
        <w:rPr>
          <w:rFonts w:ascii="Calibri Light" w:hAnsi="Calibri Light" w:hint="eastAsia"/>
        </w:rPr>
        <w:t>á</w:t>
      </w:r>
      <w:r w:rsidR="00051139" w:rsidRPr="00582070">
        <w:rPr>
          <w:rFonts w:ascii="Calibri Light" w:hAnsi="Calibri Light"/>
        </w:rPr>
        <w:t>l</w:t>
      </w:r>
      <w:r w:rsidR="00051139" w:rsidRPr="00582070">
        <w:rPr>
          <w:rFonts w:ascii="Calibri Light" w:hAnsi="Calibri Light" w:hint="eastAsia"/>
        </w:rPr>
        <w:t>ů</w:t>
      </w:r>
      <w:r w:rsidR="00051139" w:rsidRPr="00582070">
        <w:rPr>
          <w:rFonts w:ascii="Calibri Light" w:hAnsi="Calibri Light"/>
        </w:rPr>
        <w:t xml:space="preserve">, </w:t>
      </w:r>
      <w:r w:rsidR="00051139" w:rsidRPr="00582070">
        <w:rPr>
          <w:rFonts w:ascii="Calibri Light" w:hAnsi="Calibri Light" w:hint="eastAsia"/>
        </w:rPr>
        <w:t>ř</w:t>
      </w:r>
      <w:r w:rsidR="00051139" w:rsidRPr="00582070">
        <w:rPr>
          <w:rFonts w:ascii="Calibri Light" w:hAnsi="Calibri Light"/>
        </w:rPr>
        <w:t>e</w:t>
      </w:r>
      <w:r w:rsidR="00051139" w:rsidRPr="00582070">
        <w:rPr>
          <w:rFonts w:ascii="Calibri Light" w:hAnsi="Calibri Light" w:hint="eastAsia"/>
        </w:rPr>
        <w:t>š</w:t>
      </w:r>
      <w:r w:rsidR="00051139" w:rsidRPr="00582070">
        <w:rPr>
          <w:rFonts w:ascii="Calibri Light" w:hAnsi="Calibri Light"/>
        </w:rPr>
        <w:t>it inovativn</w:t>
      </w:r>
      <w:r w:rsidR="00051139" w:rsidRPr="00582070">
        <w:rPr>
          <w:rFonts w:ascii="Calibri Light" w:hAnsi="Calibri Light" w:hint="eastAsia"/>
        </w:rPr>
        <w:t>í</w:t>
      </w:r>
      <w:r w:rsidR="00051139" w:rsidRPr="00582070">
        <w:rPr>
          <w:rFonts w:ascii="Calibri Light" w:hAnsi="Calibri Light"/>
        </w:rPr>
        <w:t xml:space="preserve"> po</w:t>
      </w:r>
      <w:r w:rsidR="00051139" w:rsidRPr="00582070">
        <w:rPr>
          <w:rFonts w:ascii="Calibri Light" w:hAnsi="Calibri Light" w:hint="eastAsia"/>
        </w:rPr>
        <w:t>ž</w:t>
      </w:r>
      <w:r w:rsidR="00051139" w:rsidRPr="00582070">
        <w:rPr>
          <w:rFonts w:ascii="Calibri Light" w:hAnsi="Calibri Light"/>
        </w:rPr>
        <w:t>adavky na nov</w:t>
      </w:r>
      <w:r w:rsidR="00051139" w:rsidRPr="00582070">
        <w:rPr>
          <w:rFonts w:ascii="Calibri Light" w:hAnsi="Calibri Light" w:hint="eastAsia"/>
        </w:rPr>
        <w:t>é</w:t>
      </w:r>
      <w:r w:rsidR="00051139" w:rsidRPr="00582070">
        <w:rPr>
          <w:rFonts w:ascii="Calibri Light" w:hAnsi="Calibri Light"/>
        </w:rPr>
        <w:t xml:space="preserve"> materi</w:t>
      </w:r>
      <w:r w:rsidR="00051139" w:rsidRPr="00582070">
        <w:rPr>
          <w:rFonts w:ascii="Calibri Light" w:hAnsi="Calibri Light" w:hint="eastAsia"/>
        </w:rPr>
        <w:t>á</w:t>
      </w:r>
      <w:r w:rsidR="00051139" w:rsidRPr="00582070">
        <w:rPr>
          <w:rFonts w:ascii="Calibri Light" w:hAnsi="Calibri Light"/>
        </w:rPr>
        <w:t>ly a postupy vylep</w:t>
      </w:r>
      <w:r w:rsidR="00051139" w:rsidRPr="00582070">
        <w:rPr>
          <w:rFonts w:ascii="Calibri Light" w:hAnsi="Calibri Light" w:hint="eastAsia"/>
        </w:rPr>
        <w:t>š</w:t>
      </w:r>
      <w:r w:rsidR="00051139" w:rsidRPr="00582070">
        <w:rPr>
          <w:rFonts w:ascii="Calibri Light" w:hAnsi="Calibri Light"/>
        </w:rPr>
        <w:t>uj</w:t>
      </w:r>
      <w:r w:rsidR="00051139" w:rsidRPr="00582070">
        <w:rPr>
          <w:rFonts w:ascii="Calibri Light" w:hAnsi="Calibri Light" w:hint="eastAsia"/>
        </w:rPr>
        <w:t>í</w:t>
      </w:r>
      <w:r w:rsidR="00051139" w:rsidRPr="00582070">
        <w:rPr>
          <w:rFonts w:ascii="Calibri Light" w:hAnsi="Calibri Light"/>
        </w:rPr>
        <w:t>c</w:t>
      </w:r>
      <w:r w:rsidR="00051139" w:rsidRPr="00582070">
        <w:rPr>
          <w:rFonts w:ascii="Calibri Light" w:hAnsi="Calibri Light" w:hint="eastAsia"/>
        </w:rPr>
        <w:t>í</w:t>
      </w:r>
      <w:r w:rsidR="00051139" w:rsidRPr="00582070">
        <w:rPr>
          <w:rFonts w:ascii="Calibri Light" w:hAnsi="Calibri Light"/>
        </w:rPr>
        <w:t xml:space="preserve"> u</w:t>
      </w:r>
      <w:r w:rsidR="00051139" w:rsidRPr="00582070">
        <w:rPr>
          <w:rFonts w:ascii="Calibri Light" w:hAnsi="Calibri Light" w:hint="eastAsia"/>
        </w:rPr>
        <w:t>ž</w:t>
      </w:r>
      <w:r w:rsidR="00051139" w:rsidRPr="00582070">
        <w:rPr>
          <w:rFonts w:ascii="Calibri Light" w:hAnsi="Calibri Light"/>
        </w:rPr>
        <w:t>itn</w:t>
      </w:r>
      <w:r w:rsidR="00051139" w:rsidRPr="00582070">
        <w:rPr>
          <w:rFonts w:ascii="Calibri Light" w:hAnsi="Calibri Light" w:hint="eastAsia"/>
        </w:rPr>
        <w:t>é</w:t>
      </w:r>
      <w:r w:rsidR="00051139" w:rsidRPr="00582070">
        <w:rPr>
          <w:rFonts w:ascii="Calibri Light" w:hAnsi="Calibri Light"/>
        </w:rPr>
        <w:t xml:space="preserve"> vlastnosti v</w:t>
      </w:r>
      <w:r w:rsidR="00051139" w:rsidRPr="00582070">
        <w:rPr>
          <w:rFonts w:ascii="Calibri Light" w:hAnsi="Calibri Light" w:hint="eastAsia"/>
        </w:rPr>
        <w:t>ý</w:t>
      </w:r>
      <w:r w:rsidR="00051139" w:rsidRPr="00582070">
        <w:rPr>
          <w:rFonts w:ascii="Calibri Light" w:hAnsi="Calibri Light"/>
        </w:rPr>
        <w:t>robk</w:t>
      </w:r>
      <w:r w:rsidR="00051139" w:rsidRPr="00582070">
        <w:rPr>
          <w:rFonts w:ascii="Calibri Light" w:hAnsi="Calibri Light" w:hint="eastAsia"/>
        </w:rPr>
        <w:t>ů</w:t>
      </w:r>
      <w:r w:rsidR="00051139" w:rsidRPr="00582070">
        <w:rPr>
          <w:rFonts w:ascii="Calibri Light" w:hAnsi="Calibri Light"/>
        </w:rPr>
        <w:t>.</w:t>
      </w:r>
    </w:p>
    <w:p w14:paraId="5FFF9AD3" w14:textId="77777777" w:rsidR="00A2029D" w:rsidRDefault="00A2029D" w:rsidP="0046642C">
      <w:pPr>
        <w:tabs>
          <w:tab w:val="left" w:pos="3544"/>
        </w:tabs>
        <w:spacing w:before="120" w:after="120"/>
        <w:rPr>
          <w:color w:val="0070C0"/>
          <w:spacing w:val="-2"/>
        </w:rPr>
      </w:pPr>
    </w:p>
    <w:p w14:paraId="60F89BD0" w14:textId="77777777" w:rsidR="009E517D" w:rsidRPr="004519F5" w:rsidRDefault="009E517D" w:rsidP="00035992">
      <w:pPr>
        <w:pStyle w:val="Heading2"/>
      </w:pPr>
      <w:r w:rsidRPr="004519F5">
        <w:t>Vzdělávací a tvůrčí činnost ve studijním programu</w:t>
      </w:r>
    </w:p>
    <w:p w14:paraId="2073A547" w14:textId="77777777" w:rsidR="009E517D" w:rsidRPr="004519F5" w:rsidRDefault="009E517D" w:rsidP="00155275">
      <w:pPr>
        <w:pStyle w:val="Heading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77777777" w:rsidR="009B4906" w:rsidRDefault="009B4906" w:rsidP="009B4906">
      <w:pPr>
        <w:spacing w:before="120" w:after="120"/>
        <w:jc w:val="both"/>
        <w:rPr>
          <w:rFonts w:ascii="Calibri Light" w:hAnsi="Calibri Light"/>
        </w:rPr>
      </w:pPr>
      <w:r w:rsidRPr="004519F5">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45511D25" w14:textId="557AB45A" w:rsidR="003F3357" w:rsidRDefault="003F3357" w:rsidP="003F3357">
      <w:pPr>
        <w:spacing w:before="120" w:after="120"/>
        <w:jc w:val="both"/>
        <w:rPr>
          <w:rFonts w:ascii="Calibri Light" w:hAnsi="Calibri Light"/>
        </w:rPr>
      </w:pPr>
      <w:r w:rsidRPr="00A727C0">
        <w:rPr>
          <w:rFonts w:ascii="Calibri Light" w:hAnsi="Calibri Light"/>
        </w:rPr>
        <w:t>Povinný předmět “Odborná komunikace v angličtině” je</w:t>
      </w:r>
      <w:r>
        <w:rPr>
          <w:rFonts w:ascii="Calibri Light" w:hAnsi="Calibri Light"/>
        </w:rPr>
        <w:t xml:space="preserve"> jako jediný u tohoto studijního programu </w:t>
      </w:r>
      <w:r w:rsidRPr="00A727C0">
        <w:rPr>
          <w:rFonts w:ascii="Calibri Light" w:hAnsi="Calibri Light"/>
        </w:rPr>
        <w:t xml:space="preserve">koncipován jako dvousemestrální se zaměřením na akademické psaní a technickou presentaci, který je realizován v denním typu studia výhradně kontaktní formou výuky (seminář). Celkový rozsah seminární výuky předmětu ve vyučovacích hodinách je za oba semestry 112h. </w:t>
      </w:r>
      <w:r>
        <w:rPr>
          <w:rFonts w:ascii="Calibri Light" w:hAnsi="Calibri Light"/>
        </w:rPr>
        <w:t>Předpokládaná c</w:t>
      </w:r>
      <w:r w:rsidRPr="00A727C0">
        <w:rPr>
          <w:rFonts w:ascii="Calibri Light" w:hAnsi="Calibri Light"/>
        </w:rPr>
        <w:t>elková časová náročnost studia tohoto předmětu (zahrnující domácí přípravu, účast na výuce, přípravu na zkoušku a konzultace) je 262h.</w:t>
      </w:r>
    </w:p>
    <w:p w14:paraId="53D7FB64" w14:textId="3241C66E" w:rsidR="003F3357" w:rsidRPr="00E1527F" w:rsidRDefault="003F3357" w:rsidP="003F3357">
      <w:pPr>
        <w:spacing w:before="120" w:after="120"/>
        <w:jc w:val="both"/>
        <w:rPr>
          <w:rFonts w:ascii="Calibri Light" w:hAnsi="Calibri Light"/>
          <w:lang w:val="en-US"/>
        </w:rPr>
      </w:pPr>
      <w:r>
        <w:rPr>
          <w:rFonts w:ascii="Calibri Light" w:hAnsi="Calibri Light"/>
        </w:rPr>
        <w:t xml:space="preserve">Průběh absolvování volitelných předmětů </w:t>
      </w:r>
      <w:r w:rsidRPr="00A727C0">
        <w:rPr>
          <w:rFonts w:ascii="Calibri Light" w:hAnsi="Calibri Light"/>
        </w:rPr>
        <w:t xml:space="preserve">probíhá zejména formou samostudia, přičemž kontaktní forma výuky je realizována především konzultacemi (či případně demonstrací) se specifickým důrazem na individuální práci studentů a práci s textem (časopisecké publikace, učebnice, knihy). </w:t>
      </w:r>
      <w:r>
        <w:rPr>
          <w:rFonts w:ascii="Calibri Light" w:hAnsi="Calibri Light"/>
        </w:rPr>
        <w:t>Předpokládaná c</w:t>
      </w:r>
      <w:r w:rsidRPr="00A727C0">
        <w:rPr>
          <w:rFonts w:ascii="Calibri Light" w:hAnsi="Calibri Light"/>
        </w:rPr>
        <w:t xml:space="preserve">elková časová náročnost studia </w:t>
      </w:r>
      <w:r>
        <w:rPr>
          <w:rFonts w:ascii="Calibri Light" w:hAnsi="Calibri Light"/>
        </w:rPr>
        <w:t xml:space="preserve">jednoho volitelného </w:t>
      </w:r>
      <w:r w:rsidRPr="00A727C0">
        <w:rPr>
          <w:rFonts w:ascii="Calibri Light" w:hAnsi="Calibri Light"/>
        </w:rPr>
        <w:t>předmět</w:t>
      </w:r>
      <w:r>
        <w:rPr>
          <w:rFonts w:ascii="Calibri Light" w:hAnsi="Calibri Light"/>
        </w:rPr>
        <w:t>u</w:t>
      </w:r>
      <w:r w:rsidRPr="00A727C0">
        <w:rPr>
          <w:rFonts w:ascii="Calibri Light" w:hAnsi="Calibri Light"/>
        </w:rPr>
        <w:t xml:space="preserve"> (zahrnující domácí přípravu, konzultace, demonstrace a přípravu na zkoušku) je 188h.</w:t>
      </w:r>
      <w:r>
        <w:rPr>
          <w:rFonts w:ascii="Calibri Light" w:hAnsi="Calibri Light"/>
        </w:rPr>
        <w:t xml:space="preserve"> </w:t>
      </w:r>
      <w:ins w:id="8" w:author="utb" w:date="2019-09-09T16:16:00Z">
        <w:r w:rsidR="00A9619E" w:rsidRPr="00A9619E">
          <w:rPr>
            <w:rFonts w:ascii="Calibri Light" w:hAnsi="Calibri Light"/>
          </w:rPr>
          <w:t>Široká nabídka volitelných předmětů realizovaných formou individuálních konzultací, bude umožňovat velmi intenzivní rozvoj vzdělání a tvůrčího potenciálu každého studenta, a to s ohledem na nejnovější trendy v oboru, jejich individuální potřeby, přednosti a vědecké zaměření vycházející z připravované disertační práce. Individuální konzultace budou dále umožňovat jak rozpoznání míry pochopení základních témat, principů a pojmů vyučujícími daných předmětů, tak vytvářet dostatečný prostor studentům pro zodpovězení jejich otázek vycházejících ze studia povinné a doporučené literatury.</w:t>
        </w:r>
        <w:r w:rsidR="00A9619E">
          <w:rPr>
            <w:i/>
          </w:rPr>
          <w:t xml:space="preserve"> </w:t>
        </w:r>
      </w:ins>
      <w:ins w:id="9" w:author="utb" w:date="2019-09-09T16:18:00Z">
        <w:r w:rsidR="00A9619E" w:rsidRPr="00A9619E">
          <w:rPr>
            <w:rFonts w:ascii="Calibri Light" w:hAnsi="Calibri Light"/>
          </w:rPr>
          <w:t>Doplnění individuální výuky o příležitostné přednášky (či přednáškové bloky) s jistým pravidelným charakterem, které by byly realizovaný odborníky z ČR a zahraničí, lze považovat za velmi přínosné. V</w:t>
        </w:r>
      </w:ins>
      <w:ins w:id="10" w:author="utb" w:date="2019-09-09T16:36:00Z">
        <w:r w:rsidR="00296D43">
          <w:rPr>
            <w:rFonts w:ascii="Calibri Light" w:hAnsi="Calibri Light"/>
          </w:rPr>
          <w:t> </w:t>
        </w:r>
      </w:ins>
      <w:ins w:id="11" w:author="utb" w:date="2019-09-09T16:35:00Z">
        <w:r w:rsidR="00296D43">
          <w:rPr>
            <w:rFonts w:ascii="Calibri Light" w:hAnsi="Calibri Light"/>
          </w:rPr>
          <w:t>před</w:t>
        </w:r>
      </w:ins>
      <w:ins w:id="12" w:author="utb" w:date="2019-09-09T16:36:00Z">
        <w:r w:rsidR="00296D43">
          <w:rPr>
            <w:rFonts w:ascii="Calibri Light" w:hAnsi="Calibri Light"/>
          </w:rPr>
          <w:t>c</w:t>
        </w:r>
      </w:ins>
      <w:ins w:id="13" w:author="utb" w:date="2019-09-09T16:35:00Z">
        <w:r w:rsidR="00296D43">
          <w:rPr>
            <w:rFonts w:ascii="Calibri Light" w:hAnsi="Calibri Light"/>
          </w:rPr>
          <w:t xml:space="preserve">hozím </w:t>
        </w:r>
      </w:ins>
      <w:ins w:id="14" w:author="utb" w:date="2019-09-09T16:36:00Z">
        <w:r w:rsidR="00296D43">
          <w:rPr>
            <w:rFonts w:ascii="Calibri Light" w:hAnsi="Calibri Light"/>
          </w:rPr>
          <w:t xml:space="preserve">akademickém roce </w:t>
        </w:r>
      </w:ins>
      <w:ins w:id="15" w:author="utb" w:date="2019-09-09T16:18:00Z">
        <w:r w:rsidR="00A9619E" w:rsidRPr="00A9619E">
          <w:rPr>
            <w:rFonts w:ascii="Calibri Light" w:hAnsi="Calibri Light"/>
          </w:rPr>
          <w:t>byl například na FT UTB ve Zlíně zrealizován pro doktorandy třídenní přednáškový cyklus prof. Ing. Jana Rody, CSc. z Ústavu polymerů VŠCHT Praha na téma „Základy makromolekulární chemie – příprava &amp; vlastnosti polymerů“. V této činnosti bychom rádi pokračovali i nadále. Vzhledem k tomu však, že v současné době není žádný z odborných předmětů koncipován jako povinný (byť si student musí povinně zvolit min. 2 ze 4 nosných předmětů a minimálně 1 z 27 doplňkových předmětů), počet přijímaných studentů je relativně nízký (v porovnání s magisterským studijním programem) a celá koncepce výuky je orientována zejména na individuální rozvoj studentů, se v současné době zavedení kontaktní výuky ve formě pravidelných přednášek či seminářů u daných volitelných předmětů nepředpokládá.</w:t>
        </w:r>
      </w:ins>
      <w:del w:id="16" w:author="utb" w:date="2019-09-09T16:18:00Z">
        <w:r w:rsidDel="00A9619E">
          <w:rPr>
            <w:rFonts w:ascii="Calibri Light" w:hAnsi="Calibri Light"/>
          </w:rPr>
          <w:delText>Lze však předpokládat, že rozšíření kontaktní výuky (s ohledem na počet přihlášených studentů denního studia) ve formě pravidelných přednášek či seminářů v klíčových, povinně volitelných předmětech by přispěla k vyšší vzdělanosti doktorandů v daném oboru a podpořila tak jejich tvůrčí potenciál.</w:delText>
        </w:r>
      </w:del>
    </w:p>
    <w:p w14:paraId="4C73E539" w14:textId="7CA572D2" w:rsidR="009B4906" w:rsidRPr="004519F5"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w:t>
      </w:r>
      <w:r w:rsidR="0046642C">
        <w:rPr>
          <w:rFonts w:ascii="Calibri Light" w:hAnsi="Calibri Light"/>
        </w:rPr>
        <w:t xml:space="preserve">je </w:t>
      </w:r>
      <w:r w:rsidRPr="004519F5">
        <w:rPr>
          <w:rFonts w:ascii="Calibri Light" w:hAnsi="Calibri Light"/>
        </w:rPr>
        <w:t xml:space="preserve">mezinárodní rozměr studia. Studentům je zajištěna dostupnost studijní literatury a studijních opor, které </w:t>
      </w:r>
      <w:r w:rsidRPr="004519F5">
        <w:rPr>
          <w:rFonts w:ascii="Calibri Light" w:hAnsi="Calibri Light"/>
        </w:rPr>
        <w:lastRenderedPageBreak/>
        <w:t xml:space="preserve">jsou uváděny v požadavcích studijních předmětů profilujícího základu. Studentům je zajištěna dostupnost studijní literatury v univerzitní </w:t>
      </w:r>
      <w:r w:rsidR="00A73C87" w:rsidRPr="004519F5">
        <w:rPr>
          <w:rFonts w:ascii="Calibri Light" w:hAnsi="Calibri Light"/>
        </w:rPr>
        <w:t>knihovně.</w:t>
      </w:r>
      <w:r w:rsidR="005501F1" w:rsidRPr="004519F5">
        <w:rPr>
          <w:rStyle w:val="FootnoteReference"/>
          <w:rFonts w:ascii="Calibri Light" w:hAnsi="Calibri Light"/>
        </w:rPr>
        <w:footnoteReference w:id="31"/>
      </w:r>
    </w:p>
    <w:p w14:paraId="218D4917" w14:textId="1C1BC0E2"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w:t>
      </w:r>
      <w:r w:rsidR="000A521F">
        <w:rPr>
          <w:rFonts w:ascii="Calibri Light" w:hAnsi="Calibri Light"/>
        </w:rPr>
        <w:t>í</w:t>
      </w:r>
      <w:r w:rsidRPr="004519F5">
        <w:rPr>
          <w:rFonts w:ascii="Calibri Light" w:hAnsi="Calibri Light"/>
        </w:rPr>
        <w:t xml:space="preserve"> v portále IS/STAG podmínky hodnocení studentů. Podmínky úspěšného ukončení studia jsou definovány vnitřními předpisy a Individuálním studijním plánem.</w:t>
      </w:r>
    </w:p>
    <w:p w14:paraId="5660A8F8" w14:textId="77777777" w:rsidR="003A2D99" w:rsidRPr="004519F5" w:rsidRDefault="003A2D99" w:rsidP="005B6D5A">
      <w:pPr>
        <w:spacing w:before="120" w:after="120"/>
        <w:jc w:val="both"/>
        <w:rPr>
          <w:rFonts w:ascii="Calibri Light" w:hAnsi="Calibri Light"/>
        </w:rPr>
      </w:pPr>
    </w:p>
    <w:p w14:paraId="77426EBF" w14:textId="7F199B2C" w:rsidR="009E517D" w:rsidRPr="004519F5" w:rsidRDefault="009E517D" w:rsidP="00650764">
      <w:pPr>
        <w:pStyle w:val="Heading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9277151" w14:textId="1061DF79" w:rsidR="009B4906" w:rsidRPr="004519F5" w:rsidRDefault="009B4906" w:rsidP="009B4906">
      <w:pPr>
        <w:spacing w:before="120" w:after="120"/>
        <w:jc w:val="both"/>
        <w:rPr>
          <w:rFonts w:ascii="Calibri Light" w:hAnsi="Calibri Light"/>
        </w:rPr>
      </w:pPr>
      <w:r w:rsidRPr="004519F5">
        <w:rPr>
          <w:rFonts w:ascii="Calibri Light" w:hAnsi="Calibri Light"/>
        </w:rPr>
        <w:t>Tvůrčí činnost je na fakultě systematicky a dlouhodobě rozvíjena. Zapojení pracovníků je zřejmé z Centrální evidence projektů a průběžně z Výročních zpráv fakulty a Výroč</w:t>
      </w:r>
      <w:r w:rsidR="000A521F">
        <w:rPr>
          <w:rFonts w:ascii="Calibri Light" w:hAnsi="Calibri Light"/>
        </w:rPr>
        <w:t>ních zpráv UTB</w:t>
      </w:r>
      <w:r w:rsidRPr="004519F5">
        <w:rPr>
          <w:rFonts w:ascii="Calibri Light" w:hAnsi="Calibri Light"/>
        </w:rPr>
        <w:t xml:space="preserve">. Předkládaný návrh akreditace je koncipován pro posílení tvůrčí činnosti fakulty a její rozvoj i do budoucna. </w:t>
      </w:r>
      <w:r w:rsidR="00C124E4" w:rsidRPr="00582070">
        <w:rPr>
          <w:rFonts w:ascii="Calibri Light" w:hAnsi="Calibri Light"/>
        </w:rPr>
        <w:t>V rámci publikací evidovaných v databázi Web of Science Core Collection autoři z UTB publikovali ve sledovaném období (2009-2018) celkem 318 publikací v oboru Polymer Science, což činí 18% z celkového počtu publikací s afilací ČR publikovaných ve sledovaném období.</w:t>
      </w:r>
      <w:r w:rsidRPr="004519F5">
        <w:rPr>
          <w:rFonts w:ascii="Calibri Light" w:hAnsi="Calibri Light"/>
        </w:rPr>
        <w:t xml:space="preserve"> Do publikačních činností jsou studenti pravidelně zapojováni. Důkazem je prezence studentů jako členů autorských kolektivů výše uvedených článků. Tvůrčí činnost se rovněž uskutečňuje v rámci projektů aplikovaného i základního výzkumu, do kterých jsou studenti rovněž pravidelně zapojováni. Tvůrčí činnost jednotlivých akademických pracovníků je uvedena v kartách C-I. </w:t>
      </w:r>
    </w:p>
    <w:p w14:paraId="57FFABF0" w14:textId="26E3173C" w:rsidR="000B2026" w:rsidRPr="004519F5" w:rsidRDefault="009B4906" w:rsidP="009B4906">
      <w:pPr>
        <w:spacing w:before="120" w:after="120"/>
        <w:jc w:val="both"/>
        <w:rPr>
          <w:rFonts w:ascii="Calibri Light" w:hAnsi="Calibri Light"/>
        </w:rPr>
      </w:pPr>
      <w:r w:rsidRPr="004519F5">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databázi Web of Science</w:t>
      </w:r>
      <w:r w:rsidR="000A521F">
        <w:rPr>
          <w:rFonts w:ascii="Calibri Light" w:hAnsi="Calibri Light"/>
        </w:rPr>
        <w:t>,</w:t>
      </w:r>
      <w:r w:rsidRPr="004519F5">
        <w:rPr>
          <w:rFonts w:ascii="Calibri Light" w:hAnsi="Calibri Light"/>
        </w:rPr>
        <w:t xml:space="preserve"> čímž student dokládá odborné tvůrčí výstupy.</w:t>
      </w:r>
    </w:p>
    <w:p w14:paraId="0B351EB2" w14:textId="77777777" w:rsidR="009B4906" w:rsidRPr="004519F5" w:rsidRDefault="009B4906" w:rsidP="009B4906">
      <w:pPr>
        <w:spacing w:before="120" w:after="120"/>
        <w:jc w:val="both"/>
        <w:rPr>
          <w:rFonts w:ascii="Calibri Light" w:hAnsi="Calibri Light"/>
        </w:rPr>
      </w:pPr>
    </w:p>
    <w:p w14:paraId="4B457FFF" w14:textId="77777777" w:rsidR="009E517D" w:rsidRPr="004519F5" w:rsidRDefault="009E517D" w:rsidP="00035992">
      <w:pPr>
        <w:pStyle w:val="Heading2"/>
      </w:pPr>
      <w:r w:rsidRPr="004519F5">
        <w:t>Finanční, materiální a další zabezpečení studijního programu</w:t>
      </w:r>
    </w:p>
    <w:p w14:paraId="3562EA63" w14:textId="77777777" w:rsidR="009E517D" w:rsidRPr="004519F5" w:rsidRDefault="009E517D" w:rsidP="00155275">
      <w:pPr>
        <w:pStyle w:val="Heading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5A86EBD" w:rsidR="00EC1EB7" w:rsidRDefault="009B4906" w:rsidP="009B4906">
      <w:pPr>
        <w:tabs>
          <w:tab w:val="left" w:pos="2835"/>
        </w:tabs>
        <w:spacing w:before="120" w:after="120"/>
        <w:jc w:val="both"/>
        <w:rPr>
          <w:rFonts w:ascii="Calibri Light" w:hAnsi="Calibri Light"/>
        </w:rPr>
      </w:pPr>
      <w:r w:rsidRPr="004519F5">
        <w:rPr>
          <w:rFonts w:ascii="Calibri Light" w:hAnsi="Calibri Light"/>
        </w:rPr>
        <w:t>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w:t>
      </w:r>
      <w:r w:rsidR="000A521F">
        <w:rPr>
          <w:rFonts w:ascii="Calibri Light" w:hAnsi="Calibri Light"/>
        </w:rPr>
        <w:t xml:space="preserve"> pro</w:t>
      </w:r>
      <w:r w:rsidRPr="004519F5">
        <w:rPr>
          <w:rFonts w:ascii="Calibri Light" w:hAnsi="Calibri Light"/>
        </w:rPr>
        <w:t xml:space="preserve">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w:t>
      </w:r>
      <w:r w:rsidR="000A521F">
        <w:rPr>
          <w:rFonts w:ascii="Calibri Light" w:hAnsi="Calibri Light"/>
        </w:rPr>
        <w:t xml:space="preserve">ku státu na vzdělávací činnost. </w:t>
      </w:r>
      <w:r w:rsidRPr="004519F5">
        <w:rPr>
          <w:rFonts w:ascii="Calibri Light" w:hAnsi="Calibri Light"/>
        </w:rPr>
        <w:t xml:space="preserve"> </w:t>
      </w:r>
      <w:r w:rsidR="000A521F">
        <w:rPr>
          <w:rFonts w:ascii="Calibri Light" w:hAnsi="Calibri Light"/>
        </w:rPr>
        <w:t>Z</w:t>
      </w:r>
      <w:r w:rsidRPr="004519F5">
        <w:rPr>
          <w:rFonts w:ascii="Calibri Light" w:hAnsi="Calibri Light"/>
        </w:rPr>
        <w:t xml:space="preserve"> tohoto pohledu má fakulta zajištěny odpovídající zdroje na pokrytí těchto nákladů i se </w:t>
      </w:r>
      <w:r w:rsidRPr="004519F5">
        <w:rPr>
          <w:rFonts w:ascii="Calibri Light" w:hAnsi="Calibri Light"/>
        </w:rPr>
        <w:lastRenderedPageBreak/>
        <w:t xml:space="preserve">střednědobým výhledem na vývoj financí. Výroční zpráva o hospodaření fakulty je k dispozici na odkazu: </w:t>
      </w:r>
      <w:hyperlink r:id="rId18" w:history="1">
        <w:r w:rsidR="00582070" w:rsidRPr="00AD6675">
          <w:rPr>
            <w:rStyle w:val="Hyperlink"/>
            <w:rFonts w:ascii="Calibri Light" w:hAnsi="Calibri Light"/>
          </w:rPr>
          <w:t>http://www.utb.cz/ft/o-fakulte/vyrocni-zpravy</w:t>
        </w:r>
      </w:hyperlink>
      <w:r w:rsidR="007852EC">
        <w:rPr>
          <w:rFonts w:ascii="Calibri Light" w:hAnsi="Calibri Light"/>
        </w:rPr>
        <w:t>.</w:t>
      </w:r>
    </w:p>
    <w:p w14:paraId="5946D9BF" w14:textId="77777777" w:rsidR="00582070" w:rsidRPr="004519F5" w:rsidRDefault="00582070"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Heading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11EC9A4C" w14:textId="77777777" w:rsidR="00B31FCA" w:rsidRPr="00582070" w:rsidRDefault="009B4906" w:rsidP="00B31FCA">
      <w:pPr>
        <w:pStyle w:val="Default"/>
        <w:jc w:val="both"/>
        <w:rPr>
          <w:rFonts w:ascii="Calibri Light" w:eastAsia="Calibri" w:hAnsi="Calibri Light" w:cs="Arial"/>
          <w:b/>
          <w:color w:val="1F497D" w:themeColor="text2"/>
          <w:sz w:val="22"/>
          <w:szCs w:val="22"/>
          <w:lang w:val="cs-CZ"/>
        </w:rPr>
      </w:pPr>
      <w:r w:rsidRPr="00582070">
        <w:rPr>
          <w:rFonts w:ascii="Calibri Light" w:hAnsi="Calibri Light"/>
          <w:sz w:val="22"/>
          <w:szCs w:val="22"/>
          <w:lang w:val="cs-CZ"/>
        </w:rPr>
        <w:t xml:space="preserve">Univerzita Tomáše Bati ve Zlíně má zajištěnu veškerou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w:t>
      </w:r>
      <w:r w:rsidR="00B31FCA" w:rsidRPr="00582070">
        <w:rPr>
          <w:rFonts w:ascii="Calibri Light" w:hAnsi="Calibri Light"/>
          <w:sz w:val="22"/>
          <w:szCs w:val="22"/>
          <w:lang w:val="cs-CZ"/>
        </w:rPr>
        <w:t>Laboratoře jsou vybaveny analyzátorem textury, přístroji pro urychlené stárnutí, rotačním mikrotomem, kryomikrotomem, stereomikroskopem, optickými mikroskopy, vakuovými sušárnami, analytickými váhami, sušícími váhami, infračerveným spektroskopem, UV-VIS spektroskopem, spektrofotometrem, diferenciálními snímacími kalorimetry, bodotávkem, vysokotlakým kapilárním reometrem, přístrojem pro měření indexu toku taveniny, vytlačovacím plastometrem, viskozimetrem Mooney, rotačním reometrem, analyzátorem velikostí částic, sítovým analyzátorem, přístrojem pro měření pvT charakteristik, rentgenovými difraktometry, DMA analyzátorem, tvrdoměry, přístrojem pro měření oděruodolnosti, tenzometrem aj.</w:t>
      </w:r>
      <w:r w:rsidR="00B31FCA" w:rsidRPr="00582070">
        <w:rPr>
          <w:rFonts w:ascii="Calibri Light" w:eastAsia="Calibri" w:hAnsi="Calibri Light" w:cs="Arial"/>
          <w:b/>
          <w:color w:val="1F497D" w:themeColor="text2"/>
          <w:sz w:val="22"/>
          <w:szCs w:val="22"/>
          <w:lang w:val="cs-CZ"/>
        </w:rPr>
        <w:t xml:space="preserve"> </w:t>
      </w:r>
    </w:p>
    <w:p w14:paraId="5FB87AA1" w14:textId="3CE80E1B" w:rsidR="00EC1EB7" w:rsidRDefault="00B31FCA" w:rsidP="00B31FCA">
      <w:pPr>
        <w:tabs>
          <w:tab w:val="left" w:pos="2835"/>
        </w:tabs>
        <w:spacing w:before="120" w:after="120"/>
        <w:jc w:val="both"/>
        <w:rPr>
          <w:rFonts w:ascii="Calibri Light" w:hAnsi="Calibri Light"/>
        </w:rPr>
      </w:pPr>
      <w:r w:rsidRPr="00582070">
        <w:rPr>
          <w:rFonts w:ascii="Calibri Light" w:eastAsiaTheme="minorHAnsi" w:hAnsi="Calibri Light" w:cs="Calibri"/>
          <w:color w:val="000000"/>
          <w:lang w:val="en-US"/>
        </w:rPr>
        <w:t>Technologické laboratoře jsou vybaveny dvouválci, hnětiči, ručními a hydraulickými lisy, vstřikovacím strojem, vytlačovacími stroji a dalšími komponenty vytlačovacích linek, tvarovacím strojem, mikrohnětičem, vysekávacím strojem, vodní bruskou aj.</w:t>
      </w:r>
      <w:r w:rsidR="009B4906" w:rsidRPr="00582070">
        <w:rPr>
          <w:rFonts w:ascii="Calibri Light" w:eastAsiaTheme="minorHAnsi" w:hAnsi="Calibri Light" w:cs="Calibri"/>
          <w:color w:val="000000"/>
          <w:lang w:val="en-US"/>
        </w:rPr>
        <w:t xml:space="preserve"> </w:t>
      </w:r>
      <w:r w:rsidR="009B4906" w:rsidRPr="00B31FCA">
        <w:rPr>
          <w:rFonts w:ascii="Calibri Light" w:hAnsi="Calibri Light"/>
        </w:rPr>
        <w:t>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5501F1" w:rsidRPr="00B31FCA">
        <w:rPr>
          <w:rStyle w:val="FootnoteReference"/>
          <w:rFonts w:ascii="Calibri Light" w:hAnsi="Calibri Light"/>
        </w:rPr>
        <w:footnoteReference w:id="32"/>
      </w:r>
    </w:p>
    <w:p w14:paraId="652BFB63" w14:textId="77777777" w:rsidR="00582070" w:rsidRPr="00B31FCA" w:rsidRDefault="00582070" w:rsidP="00B31FCA">
      <w:pPr>
        <w:tabs>
          <w:tab w:val="left" w:pos="2835"/>
        </w:tabs>
        <w:spacing w:before="120" w:after="120"/>
        <w:jc w:val="both"/>
        <w:rPr>
          <w:rFonts w:ascii="Calibri Light" w:hAnsi="Calibri Light"/>
        </w:rPr>
      </w:pPr>
    </w:p>
    <w:p w14:paraId="0711F8D4" w14:textId="77777777" w:rsidR="009E517D" w:rsidRPr="004519F5" w:rsidRDefault="009E517D" w:rsidP="00650764">
      <w:pPr>
        <w:pStyle w:val="Heading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5D717662" w:rsidR="00EC1EB7" w:rsidRPr="00CA224A" w:rsidRDefault="00CA224A" w:rsidP="00CA224A">
      <w:pPr>
        <w:tabs>
          <w:tab w:val="left" w:pos="2835"/>
        </w:tabs>
        <w:spacing w:before="120" w:after="120"/>
        <w:jc w:val="both"/>
        <w:rPr>
          <w:rFonts w:ascii="Calibri Light" w:hAnsi="Calibri Light"/>
          <w:b/>
        </w:rPr>
      </w:pPr>
      <w:r w:rsidRPr="00582070">
        <w:rPr>
          <w:rFonts w:ascii="Calibri Light" w:hAnsi="Calibri Light"/>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w:t>
      </w:r>
      <w:r w:rsidRPr="00CA224A">
        <w:rPr>
          <w:rFonts w:ascii="Calibri Light" w:hAnsi="Calibri Light"/>
          <w:b/>
          <w:color w:val="0070C0"/>
        </w:rPr>
        <w:t xml:space="preserve"> </w:t>
      </w:r>
      <w:r w:rsidRPr="00582070">
        <w:rPr>
          <w:rFonts w:ascii="Calibri Light" w:hAnsi="Calibri Light"/>
        </w:rPr>
        <w:t>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p>
    <w:p w14:paraId="152D79B0" w14:textId="77777777" w:rsidR="00CA224A" w:rsidRPr="004519F5" w:rsidRDefault="00CA224A" w:rsidP="00CA224A">
      <w:pPr>
        <w:tabs>
          <w:tab w:val="left" w:pos="2835"/>
        </w:tabs>
        <w:spacing w:before="120" w:after="120"/>
        <w:jc w:val="both"/>
        <w:rPr>
          <w:rFonts w:ascii="Calibri Light" w:hAnsi="Calibri Light"/>
        </w:rPr>
      </w:pPr>
    </w:p>
    <w:p w14:paraId="30E57E4A" w14:textId="035BCDFE" w:rsidR="00EC1EB7" w:rsidRPr="004519F5" w:rsidRDefault="009E517D" w:rsidP="00F852B1">
      <w:pPr>
        <w:pStyle w:val="Heading3"/>
      </w:pPr>
      <w:r w:rsidRPr="004519F5">
        <w:t>Materiální a technické zabezpečení studijního programu uskutečň</w:t>
      </w:r>
      <w:r w:rsidR="00B31FCA">
        <w:t>ovaného mimo sídlo vysoké školy</w:t>
      </w:r>
    </w:p>
    <w:p w14:paraId="52DC82DC" w14:textId="17F32294" w:rsidR="00B31FCA" w:rsidRPr="00582070" w:rsidRDefault="00B31FCA" w:rsidP="00B31FCA">
      <w:pPr>
        <w:spacing w:before="120" w:after="120"/>
        <w:jc w:val="both"/>
        <w:rPr>
          <w:rFonts w:ascii="Calibri Light" w:hAnsi="Calibri Light"/>
        </w:rPr>
      </w:pPr>
      <w:r w:rsidRPr="00582070">
        <w:rPr>
          <w:rFonts w:ascii="Calibri Light" w:hAnsi="Calibri Light"/>
        </w:rPr>
        <w:t xml:space="preserve">Studijní program je plně uskutečňován v místě sídla UTB, výjimkou je realizace </w:t>
      </w:r>
      <w:r w:rsidR="00124A1E" w:rsidRPr="00582070">
        <w:rPr>
          <w:rFonts w:ascii="Calibri Light" w:hAnsi="Calibri Light"/>
        </w:rPr>
        <w:t>vědeckých stáží</w:t>
      </w:r>
      <w:r w:rsidRPr="00582070">
        <w:rPr>
          <w:rFonts w:ascii="Calibri Light" w:hAnsi="Calibri Light"/>
        </w:rPr>
        <w:t xml:space="preserve"> či studijních pobytů; tyto aktivity jsou zajišťovány případ od případu a relevantní vybavenost pracovišť je hodnocena garantem studijního programu a smluvně zajištěna.</w:t>
      </w:r>
      <w:r w:rsidR="009E517D" w:rsidRPr="00582070">
        <w:rPr>
          <w:rFonts w:ascii="Calibri Light" w:hAnsi="Calibri Light"/>
        </w:rPr>
        <w:tab/>
      </w:r>
    </w:p>
    <w:p w14:paraId="52C864E2" w14:textId="6BAC7A4B" w:rsidR="00B14704" w:rsidRPr="00DC53A4" w:rsidRDefault="009E517D" w:rsidP="00A73C87">
      <w:pPr>
        <w:spacing w:before="120" w:after="120"/>
        <w:rPr>
          <w:rFonts w:ascii="Calibri Light" w:hAnsi="Calibri Light"/>
          <w:color w:val="FF0000"/>
        </w:rPr>
      </w:pPr>
      <w:r w:rsidRPr="004519F5">
        <w:lastRenderedPageBreak/>
        <w:tab/>
      </w:r>
      <w:r w:rsidRPr="004519F5">
        <w:tab/>
      </w:r>
      <w:r w:rsidRPr="004519F5">
        <w:tab/>
      </w:r>
      <w:r w:rsidRPr="004519F5">
        <w:tab/>
      </w:r>
    </w:p>
    <w:p w14:paraId="67A73583" w14:textId="77777777" w:rsidR="009E517D" w:rsidRPr="004519F5" w:rsidRDefault="009E517D" w:rsidP="00035992">
      <w:pPr>
        <w:pStyle w:val="Heading2"/>
      </w:pPr>
      <w:r w:rsidRPr="004519F5">
        <w:t xml:space="preserve">Garant studijního programu </w:t>
      </w:r>
    </w:p>
    <w:p w14:paraId="73620D55" w14:textId="77777777" w:rsidR="009E517D" w:rsidRPr="004519F5" w:rsidRDefault="009E517D" w:rsidP="00155275">
      <w:pPr>
        <w:pStyle w:val="Heading3"/>
      </w:pPr>
      <w:r w:rsidRPr="004519F5">
        <w:t xml:space="preserve">Pravomoci a odpovědnost garanta </w:t>
      </w:r>
    </w:p>
    <w:p w14:paraId="6E4F47C8" w14:textId="6D06947A" w:rsidR="009E517D" w:rsidRPr="004519F5" w:rsidRDefault="009E517D" w:rsidP="00D26315">
      <w:pPr>
        <w:spacing w:before="120" w:after="120"/>
      </w:pPr>
      <w:r w:rsidRPr="004519F5">
        <w:tab/>
      </w:r>
      <w:r w:rsidRPr="004519F5">
        <w:tab/>
      </w:r>
      <w:r w:rsidRPr="004519F5">
        <w:tab/>
      </w:r>
      <w:r w:rsidRPr="004519F5">
        <w:tab/>
      </w:r>
      <w:r w:rsidRPr="004519F5">
        <w:tab/>
        <w:t>Standard 5.1</w:t>
      </w:r>
    </w:p>
    <w:p w14:paraId="7B9D7174" w14:textId="30046D8E" w:rsidR="00EC1EB7" w:rsidRDefault="009B4906" w:rsidP="005962B5">
      <w:pPr>
        <w:keepNext/>
        <w:keepLines/>
        <w:tabs>
          <w:tab w:val="left" w:pos="2835"/>
        </w:tabs>
        <w:spacing w:before="120" w:after="120"/>
        <w:jc w:val="both"/>
        <w:rPr>
          <w:rFonts w:ascii="Calibri Light" w:hAnsi="Calibri Light"/>
        </w:rPr>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5501F1" w:rsidRPr="004519F5">
        <w:rPr>
          <w:rStyle w:val="FootnoteReference"/>
          <w:rFonts w:ascii="Calibri Light" w:hAnsi="Calibri Light"/>
        </w:rPr>
        <w:footnoteReference w:id="33"/>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w:t>
      </w:r>
      <w:r w:rsidR="004A5A91">
        <w:rPr>
          <w:rFonts w:ascii="Calibri Light" w:hAnsi="Calibri Light"/>
        </w:rPr>
        <w:t>y</w:t>
      </w:r>
      <w:r w:rsidRPr="004519F5">
        <w:rPr>
          <w:rFonts w:ascii="Calibri Light" w:hAnsi="Calibri Light"/>
        </w:rPr>
        <w:t xml:space="preserve"> především vnitřním předpisem Řád pro tvorbu, schvalování, uskutečňování a změny studijních programů UTB ve Zlíně.</w:t>
      </w:r>
      <w:r w:rsidR="005501F1" w:rsidRPr="004519F5">
        <w:rPr>
          <w:rStyle w:val="FootnoteReference"/>
          <w:rFonts w:ascii="Calibri Light" w:hAnsi="Calibri Light"/>
        </w:rPr>
        <w:footnoteReference w:id="34"/>
      </w:r>
      <w:r w:rsidRPr="004519F5">
        <w:rPr>
          <w:rFonts w:ascii="Calibri Light" w:hAnsi="Calibri Light"/>
        </w:rPr>
        <w:t xml:space="preserve"> Pozice garanta na úrovni FT, jeho vztahy a pravomoci v rámci hierarchie organizační struktury fakulty není v současné době detailněji definována.</w:t>
      </w:r>
    </w:p>
    <w:p w14:paraId="32B30F55" w14:textId="77777777" w:rsidR="00A545CF" w:rsidRPr="004519F5" w:rsidRDefault="00A545CF" w:rsidP="005962B5">
      <w:pPr>
        <w:keepNext/>
        <w:keepLines/>
        <w:tabs>
          <w:tab w:val="left" w:pos="2835"/>
        </w:tabs>
        <w:spacing w:before="120" w:after="120"/>
        <w:jc w:val="both"/>
        <w:rPr>
          <w:rFonts w:ascii="Calibri Light" w:hAnsi="Calibri Light"/>
        </w:rPr>
      </w:pPr>
    </w:p>
    <w:p w14:paraId="5EEE8AEA" w14:textId="291AFA1A" w:rsidR="009E517D" w:rsidRPr="004519F5" w:rsidRDefault="009E517D" w:rsidP="00155275">
      <w:pPr>
        <w:pStyle w:val="Heading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4B082A5" w14:textId="226A5782" w:rsidR="009B4906" w:rsidRPr="00582070" w:rsidRDefault="009B4906" w:rsidP="00CB2E41">
      <w:pPr>
        <w:tabs>
          <w:tab w:val="left" w:pos="2835"/>
        </w:tabs>
        <w:spacing w:before="120" w:after="120"/>
        <w:jc w:val="both"/>
        <w:rPr>
          <w:rFonts w:ascii="Calibri Light" w:hAnsi="Calibri Light"/>
        </w:rPr>
      </w:pPr>
      <w:r w:rsidRPr="00582070">
        <w:rPr>
          <w:rFonts w:ascii="Calibri Light" w:hAnsi="Calibri Light"/>
        </w:rPr>
        <w:t>Garant studijního programu je akademický pracovník, který j</w:t>
      </w:r>
      <w:r w:rsidR="00582070">
        <w:rPr>
          <w:rFonts w:ascii="Calibri Light" w:hAnsi="Calibri Light"/>
        </w:rPr>
        <w:t xml:space="preserve">e jmenovaný profesorem v oboru </w:t>
      </w:r>
      <w:r w:rsidRPr="00582070">
        <w:rPr>
          <w:rFonts w:ascii="Calibri Light" w:hAnsi="Calibri Light"/>
        </w:rPr>
        <w:t>Technologie makromolekulárních látek s vědeck</w:t>
      </w:r>
      <w:r w:rsidR="00DF5D97" w:rsidRPr="00582070">
        <w:rPr>
          <w:rFonts w:ascii="Calibri Light" w:hAnsi="Calibri Light"/>
        </w:rPr>
        <w:t>ými</w:t>
      </w:r>
      <w:r w:rsidRPr="00582070">
        <w:rPr>
          <w:rFonts w:ascii="Calibri Light" w:hAnsi="Calibri Light"/>
        </w:rPr>
        <w:t xml:space="preserve"> hodnost</w:t>
      </w:r>
      <w:r w:rsidR="00DF5D97" w:rsidRPr="00582070">
        <w:rPr>
          <w:rFonts w:ascii="Calibri Light" w:hAnsi="Calibri Light"/>
        </w:rPr>
        <w:t>mi</w:t>
      </w:r>
      <w:r w:rsidRPr="00582070">
        <w:rPr>
          <w:rFonts w:ascii="Calibri Light" w:hAnsi="Calibri Light"/>
        </w:rPr>
        <w:t xml:space="preserve"> „doktor“ (ve zkratce „Ph.D.“) v oboru Technologie makromolekulárních látek</w:t>
      </w:r>
      <w:r w:rsidR="00DF5D97" w:rsidRPr="00582070">
        <w:rPr>
          <w:rFonts w:ascii="Calibri Light" w:hAnsi="Calibri Light"/>
        </w:rPr>
        <w:t xml:space="preserve"> a „d</w:t>
      </w:r>
      <w:r w:rsidR="00582070">
        <w:rPr>
          <w:rFonts w:ascii="Calibri Light" w:hAnsi="Calibri Light"/>
        </w:rPr>
        <w:t xml:space="preserve">oktor věd“ (ve zkratce „DSc.“) </w:t>
      </w:r>
      <w:r w:rsidR="00DF5D97" w:rsidRPr="00582070">
        <w:rPr>
          <w:rFonts w:ascii="Calibri Light" w:hAnsi="Calibri Light"/>
        </w:rPr>
        <w:t>v oboru Makromolekulární chemie</w:t>
      </w:r>
      <w:r w:rsidRPr="00582070">
        <w:rPr>
          <w:rFonts w:ascii="Calibri Light" w:hAnsi="Calibri Light"/>
        </w:rPr>
        <w:t xml:space="preserve">. Garant má požadovanou kvalifikaci a jeho tvůrčí a vědecká činnost je stručně uvedena v akreditačních materiálech, v části C-I - Personální zabezpečení. Garant je autorem </w:t>
      </w:r>
      <w:r w:rsidR="00DF5D97" w:rsidRPr="00582070">
        <w:rPr>
          <w:rFonts w:ascii="Calibri Light" w:hAnsi="Calibri Light"/>
        </w:rPr>
        <w:t>102</w:t>
      </w:r>
      <w:r w:rsidRPr="00582070">
        <w:rPr>
          <w:rFonts w:ascii="Calibri Light" w:hAnsi="Calibri Light"/>
        </w:rPr>
        <w:t xml:space="preserve"> publikací indexovaných na </w:t>
      </w:r>
      <w:r w:rsidR="00CB2E41" w:rsidRPr="00582070">
        <w:rPr>
          <w:rFonts w:ascii="Calibri Light" w:hAnsi="Calibri Light"/>
        </w:rPr>
        <w:t xml:space="preserve">Web of Science Core Collection a </w:t>
      </w:r>
      <w:r w:rsidRPr="00582070">
        <w:rPr>
          <w:rFonts w:ascii="Calibri Light" w:hAnsi="Calibri Light"/>
        </w:rPr>
        <w:t xml:space="preserve">5 </w:t>
      </w:r>
      <w:r w:rsidR="00CB2E41" w:rsidRPr="00582070">
        <w:rPr>
          <w:rFonts w:ascii="Calibri Light" w:hAnsi="Calibri Light"/>
        </w:rPr>
        <w:t>patentů</w:t>
      </w:r>
      <w:r w:rsidRPr="00582070">
        <w:rPr>
          <w:rFonts w:ascii="Calibri Light" w:hAnsi="Calibri Light"/>
        </w:rPr>
        <w:t xml:space="preserve">. </w:t>
      </w:r>
      <w:r w:rsidR="00CB2E41" w:rsidRPr="00582070">
        <w:rPr>
          <w:rFonts w:ascii="Calibri Light" w:hAnsi="Calibri Light"/>
        </w:rPr>
        <w:t xml:space="preserve">H-index garanta je v současnosti 16, celkový počet citací (bez autocitací) </w:t>
      </w:r>
      <w:r w:rsidR="00BE110D" w:rsidRPr="00582070">
        <w:rPr>
          <w:rFonts w:ascii="Calibri Light" w:hAnsi="Calibri Light"/>
        </w:rPr>
        <w:t>639</w:t>
      </w:r>
      <w:r w:rsidR="00CB2E41" w:rsidRPr="00582070">
        <w:rPr>
          <w:rFonts w:ascii="Calibri Light" w:hAnsi="Calibri Light"/>
        </w:rPr>
        <w:t>.</w:t>
      </w:r>
    </w:p>
    <w:p w14:paraId="41085C7B" w14:textId="5FD02712"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Web of Science Researcher</w:t>
      </w:r>
      <w:r w:rsidR="00582070">
        <w:rPr>
          <w:rFonts w:ascii="Calibri Light" w:eastAsia="Calibri" w:hAnsi="Calibri Light" w:cs="Arial"/>
          <w:sz w:val="22"/>
          <w:szCs w:val="22"/>
          <w:lang w:val="cs-CZ" w:eastAsia="en-US"/>
        </w:rPr>
        <w:t xml:space="preserve"> </w:t>
      </w:r>
      <w:r w:rsidRPr="00582070">
        <w:rPr>
          <w:rFonts w:ascii="Calibri Light" w:eastAsia="Calibri" w:hAnsi="Calibri Light" w:cs="Arial"/>
          <w:sz w:val="22"/>
          <w:szCs w:val="22"/>
          <w:lang w:val="cs-CZ" w:eastAsia="en-US"/>
        </w:rPr>
        <w:t xml:space="preserve">ID: </w:t>
      </w:r>
      <w:hyperlink r:id="rId19" w:history="1">
        <w:r w:rsidRPr="00BE110D">
          <w:rPr>
            <w:rStyle w:val="Hyperlink"/>
            <w:rFonts w:ascii="Calibri Light" w:hAnsi="Calibri Light" w:cs="Calibri Light"/>
            <w:bCs/>
            <w:sz w:val="22"/>
            <w:szCs w:val="22"/>
          </w:rPr>
          <w:t>http://www.researcherid.com/rid/H-6347-2012</w:t>
        </w:r>
      </w:hyperlink>
    </w:p>
    <w:p w14:paraId="44D4E85B" w14:textId="41C53340"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 xml:space="preserve">SCOPUS </w:t>
      </w:r>
      <w:r w:rsidR="00582070">
        <w:rPr>
          <w:rFonts w:ascii="Calibri Light" w:eastAsia="Calibri" w:hAnsi="Calibri Light" w:cs="Arial"/>
          <w:sz w:val="22"/>
          <w:szCs w:val="22"/>
          <w:lang w:val="cs-CZ" w:eastAsia="en-US"/>
        </w:rPr>
        <w:t>A</w:t>
      </w:r>
      <w:r w:rsidRPr="00582070">
        <w:rPr>
          <w:rFonts w:ascii="Calibri Light" w:eastAsia="Calibri" w:hAnsi="Calibri Light" w:cs="Arial"/>
          <w:sz w:val="22"/>
          <w:szCs w:val="22"/>
          <w:lang w:val="cs-CZ" w:eastAsia="en-US"/>
        </w:rPr>
        <w:t xml:space="preserve">uthor ID: </w:t>
      </w:r>
      <w:hyperlink r:id="rId20" w:history="1">
        <w:r w:rsidRPr="00BE110D">
          <w:rPr>
            <w:rStyle w:val="Hyperlink"/>
            <w:rFonts w:ascii="Calibri Light" w:hAnsi="Calibri Light" w:cs="Calibri Light"/>
            <w:bCs/>
            <w:sz w:val="22"/>
            <w:szCs w:val="22"/>
          </w:rPr>
          <w:t>http://www.scopus.com/authid/detail.url?authorId=7003328281</w:t>
        </w:r>
      </w:hyperlink>
    </w:p>
    <w:p w14:paraId="6290F138" w14:textId="14284213"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2BDCF204" w:rsidR="003C229F"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předloženého studijního programu není v současné době garantem </w:t>
      </w:r>
      <w:r w:rsidR="00035618" w:rsidRPr="00582070">
        <w:rPr>
          <w:rFonts w:ascii="Calibri Light" w:hAnsi="Calibri Light"/>
        </w:rPr>
        <w:t>žádného bakalářského a magisterského studijního oboru</w:t>
      </w:r>
      <w:r w:rsidRPr="00582070">
        <w:rPr>
          <w:rFonts w:ascii="Calibri Light" w:hAnsi="Calibri Light"/>
        </w:rPr>
        <w:t>, čímž splňuje podmínky týkající se maximálního počtu garantovaných studijních programů.</w:t>
      </w:r>
    </w:p>
    <w:p w14:paraId="36C40D26" w14:textId="77777777" w:rsidR="009B4906" w:rsidRPr="004519F5" w:rsidRDefault="009B4906" w:rsidP="009B4906">
      <w:pPr>
        <w:tabs>
          <w:tab w:val="left" w:pos="2835"/>
        </w:tabs>
        <w:spacing w:before="120" w:after="120"/>
        <w:jc w:val="both"/>
        <w:rPr>
          <w:rFonts w:ascii="Calibri Light" w:hAnsi="Calibri Light"/>
        </w:rPr>
      </w:pPr>
    </w:p>
    <w:p w14:paraId="5BEA98A6" w14:textId="77777777" w:rsidR="009E517D" w:rsidRPr="004519F5" w:rsidRDefault="009E517D" w:rsidP="00035992">
      <w:pPr>
        <w:pStyle w:val="Heading2"/>
      </w:pPr>
      <w:r w:rsidRPr="004519F5">
        <w:t>Personální zabezpečení studijního programu</w:t>
      </w:r>
    </w:p>
    <w:p w14:paraId="53D33636" w14:textId="353AD3B2" w:rsidR="009E517D" w:rsidRPr="004519F5" w:rsidRDefault="009E517D" w:rsidP="00155275">
      <w:pPr>
        <w:pStyle w:val="Heading3"/>
      </w:pPr>
      <w:r w:rsidRPr="004519F5">
        <w:t xml:space="preserve">Zhodnocení celkového personálního zabezpečení studijního programu z hlediska naplnění standardů </w:t>
      </w:r>
    </w:p>
    <w:p w14:paraId="38180A0D" w14:textId="30D73360" w:rsidR="009E517D" w:rsidRPr="004519F5" w:rsidRDefault="009E517D" w:rsidP="00D26315">
      <w:pPr>
        <w:spacing w:before="120" w:after="120"/>
      </w:pPr>
      <w:r w:rsidRPr="004519F5">
        <w:tab/>
      </w:r>
      <w:r w:rsidRPr="004519F5">
        <w:tab/>
      </w:r>
      <w:r w:rsidRPr="004519F5">
        <w:tab/>
      </w:r>
      <w:r w:rsidRPr="004519F5">
        <w:tab/>
      </w:r>
      <w:r w:rsidRPr="004519F5">
        <w:tab/>
        <w:t>Standardy 6.1-6.2, 6.7-6.8</w:t>
      </w:r>
    </w:p>
    <w:p w14:paraId="6337EAAF" w14:textId="111F7C49"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r w:rsidR="00035618">
        <w:rPr>
          <w:rFonts w:ascii="Calibri Light" w:hAnsi="Calibri Light"/>
        </w:rPr>
        <w:t xml:space="preserve">Technologie makromolekulárních látek </w:t>
      </w:r>
      <w:r w:rsidRPr="004519F5">
        <w:rPr>
          <w:rFonts w:ascii="Calibri Light" w:hAnsi="Calibri Light"/>
        </w:rPr>
        <w:t xml:space="preserve">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733335A1"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lastRenderedPageBreak/>
        <w:t xml:space="preserve">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0E9D5D93"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77777777" w:rsidR="00EC1EB7" w:rsidRPr="004519F5" w:rsidRDefault="00EC1EB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Heading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1EA0EA1D"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Garanti </w:t>
      </w:r>
      <w:r w:rsidR="00582070">
        <w:rPr>
          <w:rFonts w:ascii="Calibri Light" w:hAnsi="Calibri Light"/>
        </w:rPr>
        <w:t xml:space="preserve">předmětů </w:t>
      </w:r>
      <w:r w:rsidRPr="00582070">
        <w:rPr>
          <w:rFonts w:ascii="Calibri Light" w:hAnsi="Calibri Light"/>
        </w:rPr>
        <w:t xml:space="preserve">zabezpečují přednášky či individuální výuku </w:t>
      </w:r>
      <w:r w:rsidR="00312794" w:rsidRPr="00582070">
        <w:rPr>
          <w:rFonts w:ascii="Calibri Light" w:hAnsi="Calibri Light"/>
        </w:rPr>
        <w:t xml:space="preserve">a </w:t>
      </w:r>
      <w:r w:rsidRPr="00582070">
        <w:rPr>
          <w:rFonts w:ascii="Calibri Light" w:hAnsi="Calibri Light"/>
        </w:rPr>
        <w:t xml:space="preserve">aktivně pracují se studenty v rámci zpracování doktorských prací. Studijní program je dostatečně personálně zabezpečen i z hlediska doby platnosti jeho akreditace a perspektivy jeho rozvoje. </w:t>
      </w:r>
    </w:p>
    <w:p w14:paraId="6A561826" w14:textId="5A27C26B"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4BB3605E" w:rsidR="007D7B53"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Studijní předměty </w:t>
      </w:r>
      <w:r w:rsidR="00035618" w:rsidRPr="00582070">
        <w:rPr>
          <w:rFonts w:ascii="Calibri Light" w:hAnsi="Calibri Light"/>
        </w:rPr>
        <w:t>doktorského</w:t>
      </w:r>
      <w:r w:rsidRPr="00582070">
        <w:rPr>
          <w:rFonts w:ascii="Calibri Light" w:hAnsi="Calibri Light"/>
        </w:rPr>
        <w:t xml:space="preserve"> studijního programu jsou </w:t>
      </w:r>
      <w:r w:rsidR="00CE6600" w:rsidRPr="00582070">
        <w:rPr>
          <w:rFonts w:ascii="Calibri Light" w:hAnsi="Calibri Light"/>
        </w:rPr>
        <w:t>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Heading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2C479DBD" w:rsidR="009E517D" w:rsidRPr="00FA42E2" w:rsidRDefault="009B4906" w:rsidP="00AB3025">
      <w:pPr>
        <w:tabs>
          <w:tab w:val="left" w:pos="2835"/>
        </w:tabs>
        <w:spacing w:before="120" w:after="120"/>
        <w:jc w:val="both"/>
        <w:rPr>
          <w:rFonts w:ascii="Calibri Light" w:hAnsi="Calibri Light"/>
        </w:rPr>
      </w:pPr>
      <w:r w:rsidRPr="00FA42E2">
        <w:rPr>
          <w:rFonts w:ascii="Calibri Light" w:hAnsi="Calibri Light"/>
        </w:rPr>
        <w:t xml:space="preserve">Odborníci z praxe se zapojují do výuky ve vysoce specializovaných oblastech. Jedná se zejména o hlavní vývojové či výzkumné pracovníky řešící výzkumně-vývojové úkoly a rozvojové projekty předních firem zaměřených na </w:t>
      </w:r>
      <w:r w:rsidR="00F06027" w:rsidRPr="00FA42E2">
        <w:rPr>
          <w:rFonts w:ascii="Calibri Light" w:hAnsi="Calibri Light"/>
        </w:rPr>
        <w:t>polymerní materiály</w:t>
      </w:r>
      <w:r w:rsidR="00312794" w:rsidRPr="00FA42E2">
        <w:rPr>
          <w:rFonts w:ascii="Calibri Light" w:hAnsi="Calibri Light"/>
        </w:rPr>
        <w:t xml:space="preserve">, </w:t>
      </w:r>
      <w:r w:rsidR="00F06027" w:rsidRPr="00FA42E2">
        <w:rPr>
          <w:rFonts w:ascii="Calibri Light" w:hAnsi="Calibri Light"/>
        </w:rPr>
        <w:t>zpracovatelské procesy</w:t>
      </w:r>
      <w:r w:rsidR="00312794" w:rsidRPr="00FA42E2">
        <w:rPr>
          <w:rFonts w:ascii="Calibri Light" w:hAnsi="Calibri Light"/>
        </w:rPr>
        <w:t xml:space="preserve"> a na ně navazující segmenty</w:t>
      </w:r>
      <w:r w:rsidR="00F06027" w:rsidRPr="00FA42E2">
        <w:rPr>
          <w:rFonts w:ascii="Calibri Light" w:hAnsi="Calibri Light"/>
        </w:rPr>
        <w:t>.</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7A5B0D">
      <w:pPr>
        <w:pStyle w:val="Heading3"/>
        <w:tabs>
          <w:tab w:val="left" w:pos="3544"/>
        </w:tabs>
        <w:spacing w:before="120" w:after="120"/>
      </w:pPr>
      <w:r w:rsidRPr="004519F5">
        <w:t>Školitelé studentů doktorského studia</w:t>
      </w:r>
    </w:p>
    <w:p w14:paraId="764F8E06" w14:textId="5AA9B853" w:rsidR="007F191F" w:rsidRPr="004519F5" w:rsidRDefault="007F191F" w:rsidP="007F191F">
      <w:pPr>
        <w:tabs>
          <w:tab w:val="left" w:pos="3544"/>
        </w:tabs>
      </w:pPr>
      <w:r w:rsidRPr="004519F5">
        <w:tab/>
        <w:t>Standardy 6.11</w:t>
      </w:r>
    </w:p>
    <w:p w14:paraId="47A4A82D" w14:textId="794329F4" w:rsidR="00612371" w:rsidRPr="004519F5" w:rsidRDefault="007F191F" w:rsidP="00FA42E2">
      <w:pPr>
        <w:tabs>
          <w:tab w:val="left" w:pos="2835"/>
        </w:tabs>
        <w:spacing w:before="120" w:after="120"/>
        <w:jc w:val="both"/>
        <w:rPr>
          <w:rFonts w:ascii="Calibri Light" w:hAnsi="Calibri Light"/>
        </w:rPr>
      </w:pPr>
      <w:r w:rsidRPr="004519F5">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4519F5">
        <w:rPr>
          <w:rFonts w:ascii="Calibri Light" w:hAnsi="Calibri Light"/>
        </w:rPr>
        <w:t xml:space="preserve"> </w:t>
      </w:r>
    </w:p>
    <w:p w14:paraId="20AD6A15" w14:textId="4CB96A51" w:rsidR="00AB3025" w:rsidRPr="00FA42E2" w:rsidRDefault="00DE5DA2" w:rsidP="00AB3025">
      <w:pPr>
        <w:tabs>
          <w:tab w:val="left" w:pos="2835"/>
        </w:tabs>
        <w:spacing w:before="120" w:after="120"/>
        <w:jc w:val="both"/>
        <w:rPr>
          <w:rFonts w:ascii="Calibri Light" w:hAnsi="Calibri Light"/>
        </w:rPr>
      </w:pPr>
      <w:r w:rsidRPr="00FA42E2">
        <w:rPr>
          <w:rFonts w:ascii="Calibri Light" w:hAnsi="Calibri Light"/>
        </w:rPr>
        <w:t xml:space="preserve">V rámci programu Technologie makromolekulárních látek v roli školitele působí celkem 5 profesorů, 21 docentů </w:t>
      </w:r>
      <w:r w:rsidR="00307F45" w:rsidRPr="00FA42E2">
        <w:rPr>
          <w:rFonts w:ascii="Calibri Light" w:hAnsi="Calibri Light"/>
        </w:rPr>
        <w:t>a 2 významní</w:t>
      </w:r>
      <w:r w:rsidRPr="00FA42E2">
        <w:rPr>
          <w:rFonts w:ascii="Calibri Light" w:hAnsi="Calibri Light"/>
        </w:rPr>
        <w:t xml:space="preserve"> </w:t>
      </w:r>
      <w:r w:rsidR="00FA42E2">
        <w:rPr>
          <w:rFonts w:ascii="Calibri Light" w:hAnsi="Calibri Light"/>
        </w:rPr>
        <w:t xml:space="preserve">odborníci </w:t>
      </w:r>
      <w:r w:rsidRPr="00FA42E2">
        <w:rPr>
          <w:rFonts w:ascii="Calibri Light" w:hAnsi="Calibri Light"/>
        </w:rPr>
        <w:t>s vědeckou hodností. Současný stav je tedy možné považovat za stabilizovaný. S ohledem na dlouhodobé personální zabezpečení oboru se do roku 2023 předpokládá habilitační řízení u 4 odborných asistentů (věkový průměr 39 let), a to u Ing. Pav</w:t>
      </w:r>
      <w:r w:rsidR="00307F45" w:rsidRPr="00FA42E2">
        <w:rPr>
          <w:rFonts w:ascii="Calibri Light" w:hAnsi="Calibri Light"/>
        </w:rPr>
        <w:t>la Bažanta, Ph.D.</w:t>
      </w:r>
      <w:r w:rsidRPr="00FA42E2">
        <w:rPr>
          <w:rFonts w:ascii="Calibri Light" w:hAnsi="Calibri Light"/>
        </w:rPr>
        <w:t>, Ing. Al</w:t>
      </w:r>
      <w:r w:rsidR="00307F45" w:rsidRPr="00FA42E2">
        <w:rPr>
          <w:rFonts w:ascii="Calibri Light" w:hAnsi="Calibri Light"/>
        </w:rPr>
        <w:t>eny Kalendové, Ph.D.</w:t>
      </w:r>
      <w:r w:rsidRPr="00FA42E2">
        <w:rPr>
          <w:rFonts w:ascii="Calibri Light" w:hAnsi="Calibri Light"/>
        </w:rPr>
        <w:t>, Ing. Jany N</w:t>
      </w:r>
      <w:r w:rsidR="00307F45" w:rsidRPr="00FA42E2">
        <w:rPr>
          <w:rFonts w:ascii="Calibri Light" w:hAnsi="Calibri Light"/>
        </w:rPr>
        <w:t>avrátilové (Výchopňové), Ph.D.</w:t>
      </w:r>
      <w:r w:rsidRPr="00FA42E2">
        <w:rPr>
          <w:rFonts w:ascii="Calibri Light" w:hAnsi="Calibri Light"/>
        </w:rPr>
        <w:t xml:space="preserve"> </w:t>
      </w:r>
      <w:r w:rsidR="00307F45" w:rsidRPr="00FA42E2">
        <w:rPr>
          <w:rFonts w:ascii="Calibri Light" w:hAnsi="Calibri Light"/>
        </w:rPr>
        <w:t>a Ing. Jany Sedlaříkové, Ph.D.</w:t>
      </w:r>
      <w:r w:rsidRPr="00FA42E2">
        <w:rPr>
          <w:rFonts w:ascii="Calibri Light" w:hAnsi="Calibri Light"/>
        </w:rPr>
        <w:t xml:space="preserve"> Zahájení profesorského řízení se pak předpokládá u dvou docentek působících na Centru polymerních materiálů FT UTB ve Zlíně, a to doc. Ing. Natalie Kazantsevy, CSc. a doc. Ing. Jarmily Vilčákové, Ph.D.</w:t>
      </w:r>
    </w:p>
    <w:p w14:paraId="0E4D119E" w14:textId="77777777" w:rsidR="00AB3025" w:rsidRPr="004519F5" w:rsidRDefault="00AB3025" w:rsidP="00AB3025">
      <w:pPr>
        <w:spacing w:after="0"/>
        <w:ind w:left="360"/>
        <w:jc w:val="both"/>
        <w:rPr>
          <w:rFonts w:ascii="Calibri Light" w:hAnsi="Calibri Light"/>
        </w:rPr>
      </w:pPr>
    </w:p>
    <w:p w14:paraId="32A5E2C6" w14:textId="77777777" w:rsidR="009E517D" w:rsidRPr="004519F5" w:rsidRDefault="009E517D" w:rsidP="009B4906">
      <w:pPr>
        <w:pStyle w:val="Heading2"/>
      </w:pPr>
      <w:r w:rsidRPr="004519F5">
        <w:lastRenderedPageBreak/>
        <w:t>Specifické požadavky na zajištění studijního programu</w:t>
      </w:r>
    </w:p>
    <w:p w14:paraId="0BADD291" w14:textId="0BC71170" w:rsidR="00B30BDA" w:rsidRDefault="00B30BDA" w:rsidP="00155275">
      <w:pPr>
        <w:pStyle w:val="Heading3"/>
      </w:pPr>
      <w:r>
        <w:t>Uskutečňování studijního programu v kombinované a distanční formě studia</w:t>
      </w:r>
    </w:p>
    <w:p w14:paraId="110FBE37" w14:textId="524C92AC" w:rsidR="00B87ACA" w:rsidRPr="00FA42E2" w:rsidRDefault="00B87ACA" w:rsidP="00FA42E2">
      <w:pPr>
        <w:spacing w:before="120" w:after="120"/>
        <w:jc w:val="both"/>
        <w:rPr>
          <w:rFonts w:ascii="Calibri Light" w:hAnsi="Calibri Light"/>
        </w:rPr>
      </w:pPr>
      <w:r w:rsidRPr="00FA42E2">
        <w:rPr>
          <w:rFonts w:ascii="Calibri Light" w:hAnsi="Calibri Light"/>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w:t>
      </w:r>
      <w:r w:rsidR="00DF568A" w:rsidRPr="00FA42E2">
        <w:rPr>
          <w:rFonts w:ascii="Calibri Light" w:hAnsi="Calibri Light"/>
        </w:rPr>
        <w:t>.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4D4213ED" w14:textId="77777777" w:rsidR="00B30BDA" w:rsidRPr="00B30BDA" w:rsidRDefault="00B30BDA" w:rsidP="00B30BDA"/>
    <w:p w14:paraId="0BE5A30F" w14:textId="19E545A7" w:rsidR="009E517D" w:rsidRPr="004519F5" w:rsidRDefault="009E517D" w:rsidP="00155275">
      <w:pPr>
        <w:pStyle w:val="Heading3"/>
      </w:pPr>
      <w:r w:rsidRPr="004519F5">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43BF0334"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w:t>
      </w:r>
      <w:r w:rsidR="00FA42E2">
        <w:rPr>
          <w:rFonts w:ascii="Calibri Light" w:hAnsi="Calibri Light"/>
        </w:rPr>
        <w:t>h předpisů do anglického jazyka.</w:t>
      </w:r>
      <w:r w:rsidR="00E31F33" w:rsidRPr="004519F5">
        <w:rPr>
          <w:rStyle w:val="FootnoteReference"/>
          <w:rFonts w:ascii="Calibri Light" w:hAnsi="Calibri Light"/>
        </w:rPr>
        <w:footnoteReference w:id="35"/>
      </w:r>
      <w:r w:rsidRPr="004519F5">
        <w:rPr>
          <w:rFonts w:ascii="Calibri Light" w:hAnsi="Calibri Light"/>
        </w:rPr>
        <w:t xml:space="preserve"> </w:t>
      </w:r>
    </w:p>
    <w:p w14:paraId="64AA5AF8" w14:textId="60DFA41C"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Informace o přijímacím řízení a možnosti přihlášení jsou dostupné z webové aplikace </w:t>
      </w:r>
      <w:hyperlink r:id="rId21" w:history="1">
        <w:r w:rsidR="00FA42E2" w:rsidRPr="00AD6675">
          <w:rPr>
            <w:rStyle w:val="Hyperlink"/>
            <w:rFonts w:ascii="Calibri Light" w:hAnsi="Calibri Light"/>
          </w:rPr>
          <w:t>https://apply.utb.cz/</w:t>
        </w:r>
      </w:hyperlink>
      <w:r w:rsidR="00FA42E2">
        <w:rPr>
          <w:rFonts w:ascii="Calibri Light" w:hAnsi="Calibri Light"/>
        </w:rPr>
        <w:t xml:space="preserve"> </w:t>
      </w:r>
      <w:r w:rsidRPr="004519F5">
        <w:rPr>
          <w:rFonts w:ascii="Calibri Light" w:hAnsi="Calibri Light"/>
        </w:rPr>
        <w:t>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CE57C2"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Studenti a akademičtí pracovními mají přístup k informačním zdrojům a dalším službám v anglickém jazyce především přes služby </w:t>
      </w:r>
      <w:r w:rsidR="00FA42E2">
        <w:rPr>
          <w:rFonts w:ascii="Calibri Light" w:hAnsi="Calibri Light"/>
        </w:rPr>
        <w:t>K</w:t>
      </w:r>
      <w:r w:rsidRPr="004519F5">
        <w:rPr>
          <w:rFonts w:ascii="Calibri Light" w:hAnsi="Calibri Light"/>
        </w:rPr>
        <w:t>nihovny UTB ve Zlíně</w:t>
      </w:r>
      <w:r w:rsidR="00E31F33" w:rsidRPr="004519F5">
        <w:rPr>
          <w:rFonts w:ascii="Calibri Light" w:hAnsi="Calibri Light"/>
        </w:rPr>
        <w:t>.</w:t>
      </w:r>
      <w:r w:rsidR="00E31F33" w:rsidRPr="004519F5">
        <w:rPr>
          <w:rStyle w:val="FootnoteReference"/>
          <w:rFonts w:ascii="Calibri Light" w:hAnsi="Calibri Light"/>
        </w:rPr>
        <w:footnoteReference w:id="36"/>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4C109BB0" w14:textId="1A5FECB9" w:rsidR="007F191F" w:rsidRPr="00DC53A4" w:rsidRDefault="007F191F" w:rsidP="00A545CF">
      <w:pPr>
        <w:tabs>
          <w:tab w:val="left" w:pos="2835"/>
        </w:tabs>
        <w:spacing w:before="120" w:after="120"/>
        <w:jc w:val="both"/>
        <w:rPr>
          <w:color w:val="FF0000"/>
        </w:rPr>
      </w:pPr>
      <w:r w:rsidRPr="004519F5">
        <w:rPr>
          <w:rFonts w:ascii="Calibri Light" w:hAnsi="Calibri Light"/>
        </w:rPr>
        <w:t>Akademičtí pracovníci, kteří se podílejí na uskutečňování studijního programu v anglickém jazyce, mají dostatečné znalosti anglického jazyka.</w:t>
      </w:r>
      <w:r w:rsidR="009E517D" w:rsidRPr="004519F5">
        <w:tab/>
      </w:r>
      <w:r w:rsidR="009E517D" w:rsidRPr="004519F5">
        <w:tab/>
      </w:r>
    </w:p>
    <w:sectPr w:rsidR="007F191F" w:rsidRPr="00DC53A4" w:rsidSect="00A545CF">
      <w:headerReference w:type="default" r:id="rId22"/>
      <w:footerReference w:type="even" r:id="rId23"/>
      <w:footerReference w:type="default" r:id="rId24"/>
      <w:headerReference w:type="first" r:id="rId25"/>
      <w:pgSz w:w="11906" w:h="16838"/>
      <w:pgMar w:top="1418" w:right="1418" w:bottom="1418" w:left="1418" w:header="17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3C750" w14:textId="77777777" w:rsidR="006A240F" w:rsidRDefault="006A240F" w:rsidP="00561085">
      <w:pPr>
        <w:spacing w:after="0" w:line="240" w:lineRule="auto"/>
      </w:pPr>
      <w:r>
        <w:separator/>
      </w:r>
    </w:p>
  </w:endnote>
  <w:endnote w:type="continuationSeparator" w:id="0">
    <w:p w14:paraId="059F0F4F" w14:textId="77777777" w:rsidR="006A240F" w:rsidRDefault="006A240F" w:rsidP="00561085">
      <w:pPr>
        <w:spacing w:after="0" w:line="240" w:lineRule="auto"/>
      </w:pPr>
      <w:r>
        <w:continuationSeparator/>
      </w:r>
    </w:p>
  </w:endnote>
  <w:endnote w:type="continuationNotice" w:id="1">
    <w:p w14:paraId="21D9A8BA" w14:textId="77777777" w:rsidR="006A240F" w:rsidRDefault="006A2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B160F2" w:rsidRDefault="00B160F2" w:rsidP="00175912">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1E10F87C" w14:textId="77777777" w:rsidR="00B160F2" w:rsidRDefault="00B160F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0293B7D9" w:rsidR="00B160F2" w:rsidRDefault="00B160F2" w:rsidP="00175912">
    <w:pPr>
      <w:pStyle w:val="Footer"/>
      <w:framePr w:wrap="around" w:vAnchor="text" w:hAnchor="margin" w:xAlign="center" w:y="1"/>
      <w:rPr>
        <w:rStyle w:val="PageNumber"/>
        <w:rFonts w:cs="Arial"/>
      </w:rPr>
    </w:pPr>
  </w:p>
  <w:p w14:paraId="26D183CC" w14:textId="77777777" w:rsidR="00B160F2" w:rsidRDefault="00B160F2">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0B76A" w14:textId="77777777" w:rsidR="006A240F" w:rsidRDefault="006A240F" w:rsidP="00561085">
      <w:pPr>
        <w:spacing w:after="0" w:line="240" w:lineRule="auto"/>
      </w:pPr>
      <w:r>
        <w:separator/>
      </w:r>
    </w:p>
  </w:footnote>
  <w:footnote w:type="continuationSeparator" w:id="0">
    <w:p w14:paraId="03E9D310" w14:textId="77777777" w:rsidR="006A240F" w:rsidRDefault="006A240F" w:rsidP="00561085">
      <w:pPr>
        <w:spacing w:after="0" w:line="240" w:lineRule="auto"/>
      </w:pPr>
      <w:r>
        <w:continuationSeparator/>
      </w:r>
    </w:p>
  </w:footnote>
  <w:footnote w:type="continuationNotice" w:id="1">
    <w:p w14:paraId="4AADEAD3" w14:textId="77777777" w:rsidR="006A240F" w:rsidRDefault="006A240F">
      <w:pPr>
        <w:spacing w:after="0" w:line="240" w:lineRule="auto"/>
      </w:pPr>
    </w:p>
  </w:footnote>
  <w:footnote w:id="2">
    <w:p w14:paraId="4CDCBC64" w14:textId="36A1DB4B" w:rsidR="00B160F2" w:rsidRPr="00E16041" w:rsidRDefault="00B160F2"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3">
    <w:p w14:paraId="331B797B" w14:textId="2BA6A2D5" w:rsidR="00B160F2" w:rsidRPr="00E16041" w:rsidRDefault="00B160F2"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4">
    <w:p w14:paraId="1C11F0EC" w14:textId="77777777" w:rsidR="00B160F2" w:rsidRPr="00E16041" w:rsidRDefault="00B160F2"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 xml:space="preserve">https://www.utb.cz/univerzita/o-univerzite/struktura/organy/rada-pro-vnitrni-hodnoceni/ </w:t>
      </w:r>
    </w:p>
    <w:p w14:paraId="2F497A5A" w14:textId="54388426" w:rsidR="00B160F2" w:rsidRPr="00E16041" w:rsidRDefault="00B160F2" w:rsidP="00E16041">
      <w:pPr>
        <w:pStyle w:val="FootnoteText"/>
        <w:rPr>
          <w:rFonts w:ascii="Calibri Light" w:hAnsi="Calibri Light"/>
          <w:sz w:val="18"/>
          <w:szCs w:val="18"/>
        </w:rPr>
      </w:pPr>
      <w:r w:rsidRPr="00E16041">
        <w:rPr>
          <w:rFonts w:ascii="Calibri Light" w:hAnsi="Calibri Light"/>
          <w:sz w:val="18"/>
          <w:szCs w:val="18"/>
        </w:rPr>
        <w:t>nebo https://www.utb.cz/?mdocs-file=1759</w:t>
      </w:r>
    </w:p>
  </w:footnote>
  <w:footnote w:id="5">
    <w:p w14:paraId="1A1F324C" w14:textId="201F7D32"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6">
    <w:p w14:paraId="40135B8A" w14:textId="435D0FB2"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https://www.utb.cz/univerzita/uredni-deska/vnitrni-normy-a-predpisy/smernice-rektora/ nebo https://www.utb.cz/?mdocs-file=1797</w:t>
      </w:r>
    </w:p>
  </w:footnote>
  <w:footnote w:id="7">
    <w:p w14:paraId="0940B0E7" w14:textId="11E542B6"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Oba dostupné z: </w:t>
      </w:r>
      <w:r w:rsidRPr="00E16041">
        <w:rPr>
          <w:rFonts w:ascii="Calibri Light" w:hAnsi="Calibri Light"/>
          <w:sz w:val="18"/>
          <w:szCs w:val="18"/>
        </w:rPr>
        <w:t>https://www.utb.cz/univerzita/uredni-deska/vnitrni-normy-a-predpisy/vnitrni-predpisy/</w:t>
      </w:r>
    </w:p>
  </w:footnote>
  <w:footnote w:id="8">
    <w:p w14:paraId="65295011" w14:textId="3BEAA3EC" w:rsidR="00B160F2" w:rsidRDefault="00B160F2">
      <w:pPr>
        <w:pStyle w:val="FootnoteText"/>
      </w:pPr>
      <w:r>
        <w:rPr>
          <w:rStyle w:val="FootnoteReference"/>
        </w:rPr>
        <w:footnoteRef/>
      </w:r>
      <w:r>
        <w:t xml:space="preserve"> </w:t>
      </w:r>
      <w:r w:rsidRPr="00EC1EB7">
        <w:rPr>
          <w:rFonts w:ascii="Calibri Light" w:hAnsi="Calibri Light"/>
          <w:sz w:val="18"/>
          <w:szCs w:val="18"/>
        </w:rPr>
        <w:t xml:space="preserve">Dostupné z: </w:t>
      </w:r>
      <w:r w:rsidRPr="00E16041">
        <w:rPr>
          <w:rFonts w:ascii="Calibri Light" w:hAnsi="Calibri Light"/>
          <w:sz w:val="18"/>
          <w:szCs w:val="18"/>
        </w:rPr>
        <w:t>https://ft.utb.cz/o-fakulte/uredni-deska/vnitrni-normy-a-predpisy/pokyny-dekana/ nebo https://ft.utb.cz/?mdocs-file=3138</w:t>
      </w:r>
    </w:p>
  </w:footnote>
  <w:footnote w:id="9">
    <w:p w14:paraId="44890CA0" w14:textId="13C60C37" w:rsidR="00B160F2" w:rsidRPr="003B141A" w:rsidRDefault="00B160F2">
      <w:pPr>
        <w:pStyle w:val="FootnoteText"/>
        <w:rPr>
          <w:rFonts w:ascii="Calibri Light" w:hAnsi="Calibri Light"/>
          <w:color w:val="E36C0A" w:themeColor="accent6" w:themeShade="BF"/>
          <w:sz w:val="18"/>
          <w:szCs w:val="18"/>
        </w:rPr>
      </w:pPr>
      <w:r w:rsidRPr="00E16041">
        <w:rPr>
          <w:rStyle w:val="FootnoteReference"/>
          <w:rFonts w:ascii="Calibri Light" w:hAnsi="Calibri Light"/>
          <w:sz w:val="18"/>
          <w:szCs w:val="18"/>
        </w:rPr>
        <w:footnoteRef/>
      </w:r>
      <w:r w:rsidRPr="00E16041">
        <w:rPr>
          <w:rFonts w:ascii="Calibri Light" w:hAnsi="Calibri Light"/>
          <w:sz w:val="18"/>
          <w:szCs w:val="18"/>
        </w:rPr>
        <w:t xml:space="preserve"> Dostupné z: https://www.utb.cz/univerzita/uredni-deska/ruzne/akreditacni-rizeni/</w:t>
      </w:r>
    </w:p>
  </w:footnote>
  <w:footnote w:id="10">
    <w:p w14:paraId="01D47031" w14:textId="4585C6F0" w:rsidR="00B160F2" w:rsidRPr="003B141A" w:rsidRDefault="00B160F2" w:rsidP="006E0038">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w:t>
      </w:r>
      <w:r w:rsidR="00D87EB0">
        <w:rPr>
          <w:rFonts w:ascii="Calibri Light" w:hAnsi="Calibri Light"/>
          <w:sz w:val="18"/>
          <w:szCs w:val="18"/>
        </w:rPr>
        <w:t>D</w:t>
      </w:r>
      <w:r w:rsidRPr="003B141A">
        <w:rPr>
          <w:rFonts w:ascii="Calibri Light" w:hAnsi="Calibri Light"/>
          <w:sz w:val="18"/>
          <w:szCs w:val="18"/>
        </w:rPr>
        <w:t xml:space="preserve">ostupné z: </w:t>
      </w:r>
      <w:r w:rsidRPr="00E16041">
        <w:rPr>
          <w:rFonts w:ascii="Calibri Light" w:hAnsi="Calibri Light"/>
          <w:sz w:val="18"/>
          <w:szCs w:val="18"/>
        </w:rPr>
        <w:t>https://www.utb.cz/univerzita/uredni-deska/vnitrni-normy-a-predpisy/vnitrni-predpisy/</w:t>
      </w:r>
    </w:p>
  </w:footnote>
  <w:footnote w:id="11">
    <w:p w14:paraId="62FA7DEF" w14:textId="18381992" w:rsidR="00B160F2" w:rsidRPr="003B141A" w:rsidRDefault="00B160F2">
      <w:pPr>
        <w:pStyle w:val="FootnoteText"/>
        <w:rPr>
          <w:rFonts w:ascii="Calibri Light" w:hAnsi="Calibri Light"/>
          <w:sz w:val="18"/>
          <w:szCs w:val="18"/>
        </w:rPr>
      </w:pPr>
      <w:r w:rsidRPr="00A545CF">
        <w:rPr>
          <w:rStyle w:val="FootnoteReference"/>
          <w:rFonts w:ascii="Calibri Light" w:hAnsi="Calibri Light"/>
          <w:sz w:val="18"/>
          <w:szCs w:val="18"/>
        </w:rPr>
        <w:footnoteRef/>
      </w:r>
      <w:r w:rsidRPr="00A545CF">
        <w:rPr>
          <w:rFonts w:ascii="Calibri Light" w:hAnsi="Calibri Light"/>
          <w:sz w:val="18"/>
          <w:szCs w:val="18"/>
        </w:rPr>
        <w:t xml:space="preserve"> </w:t>
      </w:r>
      <w:r w:rsidRPr="00E16041">
        <w:rPr>
          <w:rFonts w:ascii="Calibri Light" w:hAnsi="Calibri Light"/>
          <w:sz w:val="18"/>
          <w:szCs w:val="18"/>
        </w:rPr>
        <w:t>Dostupné z: https://www.utb.cz/univerzita/uredni-deska/ruzne/akreditacni-rizeni/</w:t>
      </w:r>
    </w:p>
  </w:footnote>
  <w:footnote w:id="12">
    <w:p w14:paraId="41276795" w14:textId="2D8A0AAD" w:rsidR="00B160F2" w:rsidRPr="003B141A" w:rsidRDefault="00B160F2" w:rsidP="0022507B">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https://www.utb.cz/student/studium-a-praxe-v-zahranici/</w:t>
      </w:r>
    </w:p>
  </w:footnote>
  <w:footnote w:id="13">
    <w:p w14:paraId="5BC5A4C1" w14:textId="2C42AB6B" w:rsidR="00B160F2" w:rsidRDefault="00B160F2" w:rsidP="00086EE0">
      <w:pPr>
        <w:pStyle w:val="FootnoteText"/>
      </w:pPr>
      <w:r>
        <w:rPr>
          <w:rStyle w:val="FootnoteReference"/>
        </w:rPr>
        <w:footnoteRef/>
      </w:r>
      <w:r>
        <w:t xml:space="preserve"> </w:t>
      </w:r>
      <w:r w:rsidRPr="003B141A">
        <w:rPr>
          <w:rFonts w:ascii="Calibri Light" w:hAnsi="Calibri Light"/>
          <w:sz w:val="18"/>
          <w:szCs w:val="18"/>
        </w:rPr>
        <w:t xml:space="preserve">Dostupné z: </w:t>
      </w:r>
      <w:r w:rsidRPr="00E975E6">
        <w:rPr>
          <w:rFonts w:ascii="Calibri Light" w:hAnsi="Calibri Light"/>
          <w:sz w:val="18"/>
          <w:szCs w:val="18"/>
        </w:rPr>
        <w:t>https://xchange.utb.cz/</w:t>
      </w:r>
    </w:p>
  </w:footnote>
  <w:footnote w:id="14">
    <w:p w14:paraId="641E61B6" w14:textId="36D54696" w:rsidR="00B160F2" w:rsidRPr="002105CC" w:rsidRDefault="00B160F2" w:rsidP="00E975E6">
      <w:pPr>
        <w:pStyle w:val="FootnoteText"/>
        <w:rPr>
          <w:rFonts w:ascii="Calibri Light" w:hAnsi="Calibri Light"/>
          <w:sz w:val="18"/>
          <w:szCs w:val="18"/>
        </w:rPr>
      </w:pPr>
      <w:r w:rsidRPr="000E57AD">
        <w:rPr>
          <w:rStyle w:val="FootnoteReference"/>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r w:rsidRPr="00E975E6">
        <w:rPr>
          <w:rFonts w:ascii="Calibri Light" w:hAnsi="Calibri Light"/>
          <w:sz w:val="18"/>
          <w:szCs w:val="18"/>
        </w:rPr>
        <w:t>https://www.utb.cz/univerzita/uredni-deska/vnitrni-normy-a-predp</w:t>
      </w:r>
      <w:r>
        <w:rPr>
          <w:rFonts w:ascii="Calibri Light" w:hAnsi="Calibri Light"/>
          <w:sz w:val="18"/>
          <w:szCs w:val="18"/>
        </w:rPr>
        <w:t>isy/smernice-rektora/</w:t>
      </w:r>
    </w:p>
  </w:footnote>
  <w:footnote w:id="15">
    <w:p w14:paraId="00BDB631" w14:textId="23016C71"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6">
    <w:p w14:paraId="23131ECD" w14:textId="092690C0"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00B14FB5">
        <w:rPr>
          <w:rFonts w:ascii="Calibri Light" w:hAnsi="Calibri Light"/>
          <w:sz w:val="18"/>
          <w:szCs w:val="18"/>
        </w:rPr>
        <w:t xml:space="preserve"> </w:t>
      </w:r>
      <w:r w:rsidRPr="003B141A">
        <w:rPr>
          <w:rFonts w:ascii="Calibri Light" w:hAnsi="Calibri Light"/>
          <w:sz w:val="18"/>
          <w:szCs w:val="18"/>
        </w:rPr>
        <w:t xml:space="preserve">Dostupné z: </w:t>
      </w:r>
      <w:r w:rsidRPr="00E975E6">
        <w:rPr>
          <w:rFonts w:ascii="Calibri Light" w:hAnsi="Calibri Light"/>
          <w:sz w:val="18"/>
          <w:szCs w:val="18"/>
        </w:rPr>
        <w:t>https://www.utb.cz/univerzita/uredni-deska/vnitrni-normy-a-predpisy/vnitrni-predpisy/</w:t>
      </w:r>
    </w:p>
  </w:footnote>
  <w:footnote w:id="17">
    <w:p w14:paraId="5C3E8349" w14:textId="59182126" w:rsidR="00B160F2" w:rsidRPr="003B141A" w:rsidRDefault="00B160F2" w:rsidP="00E975E6">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Pr>
          <w:sz w:val="18"/>
          <w:szCs w:val="18"/>
        </w:rPr>
        <w:t>https://ft.utb.cz/o-fakulte/uredni-deska/vnitrni-normy-a-predpisy/vnitrni-predpisy/</w:t>
      </w:r>
    </w:p>
  </w:footnote>
  <w:footnote w:id="18">
    <w:p w14:paraId="78F822EF" w14:textId="083EA7CE"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9">
    <w:p w14:paraId="0574C951" w14:textId="4130BBA9"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20">
    <w:p w14:paraId="7C2BDFFE" w14:textId="57FABD64" w:rsidR="00B160F2" w:rsidRPr="003B141A" w:rsidRDefault="00B160F2">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21">
    <w:p w14:paraId="17405401" w14:textId="48A0BB22"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http://digilib.k.utb.cz</w:t>
      </w:r>
    </w:p>
  </w:footnote>
  <w:footnote w:id="22">
    <w:p w14:paraId="520BF6D4" w14:textId="31CDA369" w:rsidR="00B160F2" w:rsidRPr="003B141A" w:rsidRDefault="00B160F2">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3">
    <w:p w14:paraId="18F2DB35" w14:textId="3D0C2DF0" w:rsidR="00B160F2" w:rsidRPr="00290BED" w:rsidRDefault="00B160F2" w:rsidP="00376A31">
      <w:pPr>
        <w:spacing w:after="0" w:line="240" w:lineRule="auto"/>
        <w:rPr>
          <w:rFonts w:ascii="Calibri Light" w:hAnsi="Calibri Light"/>
          <w:color w:val="000000" w:themeColor="text1"/>
          <w:sz w:val="18"/>
          <w:szCs w:val="18"/>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4">
    <w:p w14:paraId="33E8A5B5" w14:textId="6D4A3FC7" w:rsidR="00B160F2" w:rsidRPr="00D34904" w:rsidRDefault="00B160F2" w:rsidP="00D34904">
      <w:pPr>
        <w:pStyle w:val="FootnoteText"/>
        <w:rPr>
          <w:rFonts w:ascii="Calibri Light" w:hAnsi="Calibri Light"/>
          <w:bCs/>
          <w:sz w:val="18"/>
          <w:szCs w:val="18"/>
          <w:highlight w:val="yellow"/>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w:t>
      </w:r>
      <w:r w:rsidRPr="00290BED">
        <w:rPr>
          <w:rStyle w:val="Strong"/>
          <w:rFonts w:ascii="Calibri Light" w:hAnsi="Calibri Light"/>
          <w:b w:val="0"/>
          <w:sz w:val="18"/>
          <w:szCs w:val="18"/>
        </w:rPr>
        <w:t>Dostupné z</w:t>
      </w:r>
      <w:r w:rsidRPr="00D34904">
        <w:rPr>
          <w:rStyle w:val="Strong"/>
          <w:rFonts w:ascii="Calibri Light" w:hAnsi="Calibri Light"/>
          <w:b w:val="0"/>
          <w:sz w:val="18"/>
          <w:szCs w:val="18"/>
        </w:rPr>
        <w:t>: https://www.utb.cz/mdocs-posts/smernice-rektora-c-18-2018/</w:t>
      </w:r>
    </w:p>
  </w:footnote>
  <w:footnote w:id="25">
    <w:p w14:paraId="12C59951" w14:textId="1F3922A2" w:rsidR="00B160F2" w:rsidRDefault="00B160F2">
      <w:pPr>
        <w:pStyle w:val="FootnoteText"/>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715A3">
        <w:rPr>
          <w:rFonts w:ascii="Calibri Light" w:hAnsi="Calibri Light"/>
          <w:sz w:val="18"/>
          <w:szCs w:val="18"/>
        </w:rPr>
        <w:t>https://www.utb.cz/univerzita/uredni-deska/vnitrni-normy-a-predpisy/vnitrni-predpisy/</w:t>
      </w:r>
    </w:p>
  </w:footnote>
  <w:footnote w:id="26">
    <w:p w14:paraId="0C7DE3BB" w14:textId="14C96A12" w:rsidR="00B160F2" w:rsidRDefault="00B160F2">
      <w:pPr>
        <w:pStyle w:val="FootnoteText"/>
      </w:pPr>
      <w:r>
        <w:rPr>
          <w:rStyle w:val="FootnoteReference"/>
        </w:rPr>
        <w:footnoteRef/>
      </w:r>
      <w:r>
        <w:t xml:space="preserve"> </w:t>
      </w:r>
      <w:r>
        <w:rPr>
          <w:rStyle w:val="FootnoteReference"/>
          <w:rFonts w:ascii="Calibri Light" w:hAnsi="Calibri Light"/>
          <w:sz w:val="18"/>
          <w:szCs w:val="18"/>
          <w:vertAlign w:val="baseline"/>
        </w:rPr>
        <w:t xml:space="preserve">Dostupné z: </w:t>
      </w:r>
      <w:r w:rsidRPr="00E715A3">
        <w:rPr>
          <w:rFonts w:ascii="Calibri Light" w:hAnsi="Calibri Light"/>
          <w:sz w:val="18"/>
          <w:szCs w:val="18"/>
        </w:rPr>
        <w:t>https://www.utb.cz/univerzita/uredni-deska/ruzne/strategicky-zamer/</w:t>
      </w:r>
    </w:p>
  </w:footnote>
  <w:footnote w:id="27">
    <w:p w14:paraId="51A07435" w14:textId="6000C2F5" w:rsidR="00B160F2" w:rsidRDefault="00B160F2">
      <w:pPr>
        <w:pStyle w:val="FootnoteText"/>
      </w:pPr>
      <w:r>
        <w:rPr>
          <w:rStyle w:val="FootnoteReference"/>
        </w:rPr>
        <w:footnoteRef/>
      </w:r>
      <w:r>
        <w:t xml:space="preserve"> </w:t>
      </w:r>
      <w:r w:rsidRPr="00D82E23">
        <w:rPr>
          <w:rStyle w:val="FootnoteReference"/>
          <w:rFonts w:ascii="Calibri Light" w:hAnsi="Calibri Light"/>
          <w:sz w:val="18"/>
          <w:szCs w:val="18"/>
          <w:vertAlign w:val="baseline"/>
        </w:rPr>
        <w:t xml:space="preserve">Dostupné z: </w:t>
      </w:r>
      <w:r w:rsidRPr="00E715A3">
        <w:rPr>
          <w:rStyle w:val="FootnoteReference"/>
          <w:rFonts w:ascii="Calibri Light" w:hAnsi="Calibri Light"/>
          <w:sz w:val="18"/>
          <w:szCs w:val="18"/>
          <w:vertAlign w:val="baseline"/>
        </w:rPr>
        <w:t>https://ft.utb.cz/o-fakulte/uredni-deska/strategicky-zamer-fakulty/</w:t>
      </w:r>
    </w:p>
  </w:footnote>
  <w:footnote w:id="28">
    <w:p w14:paraId="5DF7B1FE" w14:textId="46ADBDCC" w:rsidR="00B160F2" w:rsidRDefault="00B160F2">
      <w:pPr>
        <w:pStyle w:val="FootnoteText"/>
      </w:pPr>
      <w:r>
        <w:rPr>
          <w:rStyle w:val="FootnoteReference"/>
        </w:rPr>
        <w:footnoteRef/>
      </w:r>
      <w:r>
        <w:t xml:space="preserve"> </w:t>
      </w:r>
      <w:r w:rsidRPr="00E34889">
        <w:rPr>
          <w:rStyle w:val="FootnoteReference"/>
          <w:rFonts w:ascii="Calibri Light" w:hAnsi="Calibri Light"/>
          <w:sz w:val="18"/>
          <w:szCs w:val="18"/>
          <w:vertAlign w:val="baseline"/>
        </w:rPr>
        <w:t>Dostupné z</w:t>
      </w:r>
      <w:r w:rsidRPr="00FE7CAD">
        <w:rPr>
          <w:rStyle w:val="FootnoteReference"/>
          <w:rFonts w:ascii="Calibri Light" w:hAnsi="Calibri Light"/>
          <w:sz w:val="18"/>
          <w:szCs w:val="18"/>
          <w:vertAlign w:val="baseline"/>
        </w:rPr>
        <w:t>: https://www.rvvi.cz</w:t>
      </w:r>
    </w:p>
  </w:footnote>
  <w:footnote w:id="29">
    <w:p w14:paraId="037E91B4" w14:textId="5FDE8A92" w:rsidR="00B160F2" w:rsidRDefault="00B160F2">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https://ft.utb.cz/o-fakulte/uredni-deska/vyrocni-zpravy/</w:t>
      </w:r>
    </w:p>
  </w:footnote>
  <w:footnote w:id="30">
    <w:p w14:paraId="74DD62EC" w14:textId="6BCF08A7" w:rsidR="00B160F2" w:rsidRDefault="00B160F2">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https://www.utb.cz/univerzita/uredni-deska/ruzne/vyrocni-zpravy/</w:t>
      </w:r>
    </w:p>
  </w:footnote>
  <w:footnote w:id="31">
    <w:p w14:paraId="03D57C53" w14:textId="35A2A99A" w:rsidR="00B160F2" w:rsidRPr="003B141A" w:rsidRDefault="00BE7125" w:rsidP="00F57941">
      <w:pPr>
        <w:pStyle w:val="FootnoteText"/>
        <w:rPr>
          <w:rFonts w:ascii="Calibri Light" w:hAnsi="Calibri Light"/>
          <w:sz w:val="18"/>
          <w:szCs w:val="18"/>
        </w:rPr>
      </w:pPr>
      <w:r>
        <w:rPr>
          <w:rStyle w:val="FootnoteReference"/>
        </w:rPr>
        <w:footnoteRef/>
      </w:r>
      <w:r w:rsidR="00B160F2">
        <w:rPr>
          <w:rFonts w:ascii="Calibri Light" w:hAnsi="Calibri Light"/>
          <w:sz w:val="18"/>
          <w:szCs w:val="18"/>
          <w:vertAlign w:val="superscript"/>
        </w:rPr>
        <w:t xml:space="preserve"> </w:t>
      </w:r>
      <w:r w:rsidR="00B160F2" w:rsidRPr="003B141A">
        <w:rPr>
          <w:rFonts w:ascii="Calibri Light" w:hAnsi="Calibri Light"/>
          <w:sz w:val="18"/>
          <w:szCs w:val="18"/>
        </w:rPr>
        <w:t>Dostupné z: http://digilib.k.utb.cz</w:t>
      </w:r>
    </w:p>
    <w:p w14:paraId="3C7DD22E" w14:textId="6158D1F8" w:rsidR="00B160F2" w:rsidRDefault="00B160F2">
      <w:pPr>
        <w:pStyle w:val="FootnoteText"/>
      </w:pPr>
    </w:p>
  </w:footnote>
  <w:footnote w:id="32">
    <w:p w14:paraId="299D7850" w14:textId="7CA9AF32" w:rsidR="00B160F2" w:rsidRDefault="00B160F2">
      <w:pPr>
        <w:pStyle w:val="FootnoteText"/>
      </w:pPr>
      <w:r>
        <w:rPr>
          <w:rStyle w:val="FootnoteReference"/>
        </w:rPr>
        <w:footnoteRef/>
      </w:r>
      <w:r>
        <w:t xml:space="preserve"> </w:t>
      </w:r>
      <w:r w:rsidRPr="000B2026">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https://ft.utb.cz/veda-a-vyzkum/vedecko-vyzkumna-cinnost/vybaveni/</w:t>
      </w:r>
    </w:p>
  </w:footnote>
  <w:footnote w:id="33">
    <w:p w14:paraId="0916D11E" w14:textId="77777777" w:rsidR="00B160F2" w:rsidRDefault="00B160F2" w:rsidP="005501F1">
      <w:pPr>
        <w:pStyle w:val="FootnoteText"/>
      </w:pPr>
      <w:r>
        <w:rPr>
          <w:rStyle w:val="FootnoteReference"/>
        </w:rPr>
        <w:footnoteRef/>
      </w:r>
      <w:r>
        <w:t xml:space="preserve"> </w:t>
      </w:r>
      <w:r w:rsidRPr="00683429">
        <w:rPr>
          <w:rFonts w:ascii="Calibri Light" w:hAnsi="Calibri Light"/>
          <w:sz w:val="18"/>
          <w:szCs w:val="18"/>
        </w:rPr>
        <w:t>Dostupné z: http://www.msmt.cz/vyzkum-a-vyvoj-2/zakon-c-111-1998-sb-o-vysokych-skolach</w:t>
      </w:r>
    </w:p>
  </w:footnote>
  <w:footnote w:id="34">
    <w:p w14:paraId="484116DD" w14:textId="1FF21DBB" w:rsidR="00B160F2" w:rsidRDefault="00B160F2">
      <w:pPr>
        <w:pStyle w:val="FootnoteText"/>
      </w:pPr>
      <w:r>
        <w:rPr>
          <w:rStyle w:val="FootnoteReference"/>
        </w:rPr>
        <w:footnoteRef/>
      </w:r>
      <w:r>
        <w:t xml:space="preserve"> </w:t>
      </w:r>
      <w:r w:rsidRPr="005962B5">
        <w:rPr>
          <w:rFonts w:ascii="Calibri Light" w:hAnsi="Calibri Light"/>
          <w:sz w:val="18"/>
          <w:szCs w:val="18"/>
        </w:rPr>
        <w:t xml:space="preserve">Dostupné z: </w:t>
      </w:r>
      <w:r w:rsidRPr="000A34E3">
        <w:rPr>
          <w:rFonts w:ascii="Calibri Light" w:hAnsi="Calibri Light"/>
          <w:sz w:val="18"/>
          <w:szCs w:val="18"/>
        </w:rPr>
        <w:t>https://www.utb.cz/univerzita/uredni-deska/vnitrni-normy-a-predpisy/vnitrni-predpisy/</w:t>
      </w:r>
    </w:p>
  </w:footnote>
  <w:footnote w:id="35">
    <w:p w14:paraId="301A29CB" w14:textId="76A5C540" w:rsidR="00B160F2" w:rsidRDefault="00B160F2">
      <w:pPr>
        <w:pStyle w:val="FootnoteText"/>
      </w:pPr>
      <w:r>
        <w:rPr>
          <w:rStyle w:val="FootnoteReference"/>
        </w:rPr>
        <w:footnoteRef/>
      </w:r>
      <w:r>
        <w:t xml:space="preserve"> </w:t>
      </w:r>
      <w:r w:rsidRPr="00FA42E2">
        <w:rPr>
          <w:rFonts w:ascii="Calibri Light" w:hAnsi="Calibri Light" w:cs="Calibri Light"/>
          <w:sz w:val="18"/>
          <w:szCs w:val="18"/>
        </w:rPr>
        <w:t>Dostupné z: https://www.utb.cz/en/university/official-board/internal-rules-and-regulations/rules-and-regulations/</w:t>
      </w:r>
    </w:p>
  </w:footnote>
  <w:footnote w:id="36">
    <w:p w14:paraId="1B7B9665" w14:textId="21F6E387" w:rsidR="00B160F2" w:rsidRPr="00FA42E2" w:rsidRDefault="00B160F2">
      <w:pPr>
        <w:pStyle w:val="FootnoteText"/>
        <w:rPr>
          <w:rFonts w:ascii="Calibri Light" w:hAnsi="Calibri Light" w:cs="Calibri Light"/>
          <w:sz w:val="18"/>
          <w:szCs w:val="18"/>
        </w:rPr>
      </w:pPr>
      <w:r w:rsidRPr="00FA42E2">
        <w:rPr>
          <w:rStyle w:val="FootnoteReference"/>
          <w:rFonts w:ascii="Calibri Light" w:hAnsi="Calibri Light" w:cs="Calibri Light"/>
          <w:sz w:val="18"/>
          <w:szCs w:val="18"/>
        </w:rPr>
        <w:footnoteRef/>
      </w:r>
      <w:r w:rsidRPr="00FA42E2">
        <w:rPr>
          <w:rFonts w:ascii="Calibri Light" w:hAnsi="Calibri Light" w:cs="Calibri Light"/>
          <w:sz w:val="18"/>
          <w:szCs w:val="18"/>
        </w:rPr>
        <w:t xml:space="preserve"> Dostupné z: https://knihovna.utb.cz/en/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B160F2" w:rsidRDefault="00B160F2" w:rsidP="00A867F4">
    <w:pPr>
      <w:pStyle w:val="Header"/>
      <w:jc w:val="center"/>
    </w:pPr>
  </w:p>
  <w:p w14:paraId="2108C60D" w14:textId="2493B0C6" w:rsidR="00B160F2" w:rsidRPr="00A867F4" w:rsidRDefault="00B160F2" w:rsidP="00A867F4">
    <w:pPr>
      <w:pStyle w:val="Header"/>
      <w:jc w:val="center"/>
    </w:pPr>
    <w:r w:rsidRPr="00A867F4">
      <w:t>Univerzita Tomáše Bati ve Zlíně, Fakulta technologická</w:t>
    </w:r>
  </w:p>
  <w:p w14:paraId="0AE8C241" w14:textId="77A7C2E0" w:rsidR="00B160F2" w:rsidRDefault="00B160F2" w:rsidP="00532700">
    <w:pPr>
      <w:tabs>
        <w:tab w:val="center" w:pos="4536"/>
        <w:tab w:val="right" w:pos="9072"/>
      </w:tabs>
      <w:spacing w:after="0" w:line="240" w:lineRule="auto"/>
    </w:pPr>
    <w:r w:rsidRPr="00A867F4">
      <w:tab/>
    </w:r>
    <w:r>
      <w:t>D</w:t>
    </w:r>
    <w:r w:rsidRPr="00A867F4">
      <w:t xml:space="preserve">SP: </w:t>
    </w:r>
    <w:r>
      <w:t>Technologie makromolekulárních látek</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B160F2" w:rsidRDefault="00B160F2">
    <w:pPr>
      <w:pStyle w:val="Header"/>
    </w:pPr>
  </w:p>
  <w:p w14:paraId="2F786147" w14:textId="5389C7E0" w:rsidR="00B160F2" w:rsidRDefault="00B160F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AC82CDE"/>
    <w:multiLevelType w:val="hybridMultilevel"/>
    <w:tmpl w:val="EEA85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E765E1"/>
    <w:multiLevelType w:val="hybridMultilevel"/>
    <w:tmpl w:val="AA668A92"/>
    <w:lvl w:ilvl="0" w:tplc="291EB59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26D75001"/>
    <w:multiLevelType w:val="hybridMultilevel"/>
    <w:tmpl w:val="8CB802A8"/>
    <w:lvl w:ilvl="0" w:tplc="210C2C6A">
      <w:start w:val="1"/>
      <w:numFmt w:val="bullet"/>
      <w:pStyle w:val="Heading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6"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7"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8"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9"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1"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3D122B7C"/>
    <w:multiLevelType w:val="hybridMultilevel"/>
    <w:tmpl w:val="DA2C8B04"/>
    <w:lvl w:ilvl="0" w:tplc="BEE60F9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3"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4"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6"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8"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31"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33"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4"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5"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6" w15:restartNumberingAfterBreak="0">
    <w:nsid w:val="77F076BC"/>
    <w:multiLevelType w:val="multilevel"/>
    <w:tmpl w:val="ED7C4236"/>
    <w:lvl w:ilvl="0">
      <w:start w:val="1"/>
      <w:numFmt w:val="upperRoman"/>
      <w:pStyle w:val="Heading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32"/>
  </w:num>
  <w:num w:numId="3">
    <w:abstractNumId w:val="26"/>
  </w:num>
  <w:num w:numId="4">
    <w:abstractNumId w:val="23"/>
  </w:num>
  <w:num w:numId="5">
    <w:abstractNumId w:val="21"/>
  </w:num>
  <w:num w:numId="6">
    <w:abstractNumId w:val="33"/>
  </w:num>
  <w:num w:numId="7">
    <w:abstractNumId w:val="19"/>
  </w:num>
  <w:num w:numId="8">
    <w:abstractNumId w:val="17"/>
  </w:num>
  <w:num w:numId="9">
    <w:abstractNumId w:val="25"/>
  </w:num>
  <w:num w:numId="10">
    <w:abstractNumId w:val="16"/>
  </w:num>
  <w:num w:numId="11">
    <w:abstractNumId w:val="30"/>
  </w:num>
  <w:num w:numId="12">
    <w:abstractNumId w:val="20"/>
  </w:num>
  <w:num w:numId="13">
    <w:abstractNumId w:val="27"/>
  </w:num>
  <w:num w:numId="14">
    <w:abstractNumId w:val="18"/>
  </w:num>
  <w:num w:numId="15">
    <w:abstractNumId w:val="24"/>
  </w:num>
  <w:num w:numId="16">
    <w:abstractNumId w:val="1"/>
  </w:num>
  <w:num w:numId="17">
    <w:abstractNumId w:val="29"/>
  </w:num>
  <w:num w:numId="18">
    <w:abstractNumId w:val="12"/>
  </w:num>
  <w:num w:numId="19">
    <w:abstractNumId w:val="37"/>
  </w:num>
  <w:num w:numId="20">
    <w:abstractNumId w:val="8"/>
  </w:num>
  <w:num w:numId="21">
    <w:abstractNumId w:val="3"/>
  </w:num>
  <w:num w:numId="22">
    <w:abstractNumId w:val="0"/>
  </w:num>
  <w:num w:numId="23">
    <w:abstractNumId w:val="34"/>
  </w:num>
  <w:num w:numId="24">
    <w:abstractNumId w:val="14"/>
  </w:num>
  <w:num w:numId="25">
    <w:abstractNumId w:val="36"/>
  </w:num>
  <w:num w:numId="26">
    <w:abstractNumId w:val="28"/>
  </w:num>
  <w:num w:numId="27">
    <w:abstractNumId w:val="13"/>
  </w:num>
  <w:num w:numId="28">
    <w:abstractNumId w:val="4"/>
  </w:num>
  <w:num w:numId="29">
    <w:abstractNumId w:val="11"/>
  </w:num>
  <w:num w:numId="30">
    <w:abstractNumId w:val="6"/>
  </w:num>
  <w:num w:numId="31">
    <w:abstractNumId w:val="2"/>
  </w:num>
  <w:num w:numId="32">
    <w:abstractNumId w:val="5"/>
  </w:num>
  <w:num w:numId="33">
    <w:abstractNumId w:val="14"/>
  </w:num>
  <w:num w:numId="34">
    <w:abstractNumId w:val="36"/>
  </w:num>
  <w:num w:numId="35">
    <w:abstractNumId w:val="14"/>
  </w:num>
  <w:num w:numId="36">
    <w:abstractNumId w:val="31"/>
  </w:num>
  <w:num w:numId="37">
    <w:abstractNumId w:val="15"/>
  </w:num>
  <w:num w:numId="38">
    <w:abstractNumId w:val="35"/>
  </w:num>
  <w:num w:numId="39">
    <w:abstractNumId w:val="9"/>
  </w:num>
  <w:num w:numId="40">
    <w:abstractNumId w:val="22"/>
  </w:num>
  <w:num w:numId="41">
    <w:abstractNumId w:val="1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tb">
    <w15:presenceInfo w15:providerId="None" w15:userId="ut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5618"/>
    <w:rsid w:val="00035992"/>
    <w:rsid w:val="00040D83"/>
    <w:rsid w:val="00042DE1"/>
    <w:rsid w:val="00051139"/>
    <w:rsid w:val="00062667"/>
    <w:rsid w:val="000700C8"/>
    <w:rsid w:val="0007028B"/>
    <w:rsid w:val="000736B6"/>
    <w:rsid w:val="0007448D"/>
    <w:rsid w:val="000770E8"/>
    <w:rsid w:val="000855AE"/>
    <w:rsid w:val="00086EE0"/>
    <w:rsid w:val="000A0596"/>
    <w:rsid w:val="000A34E3"/>
    <w:rsid w:val="000A488A"/>
    <w:rsid w:val="000A521F"/>
    <w:rsid w:val="000B2026"/>
    <w:rsid w:val="000B3D78"/>
    <w:rsid w:val="000C649E"/>
    <w:rsid w:val="000C769D"/>
    <w:rsid w:val="000D60A3"/>
    <w:rsid w:val="000D63F7"/>
    <w:rsid w:val="000D784C"/>
    <w:rsid w:val="000E47E1"/>
    <w:rsid w:val="000E57AD"/>
    <w:rsid w:val="000E62DA"/>
    <w:rsid w:val="00101622"/>
    <w:rsid w:val="00103C64"/>
    <w:rsid w:val="00104FA0"/>
    <w:rsid w:val="00114732"/>
    <w:rsid w:val="00124A1E"/>
    <w:rsid w:val="001301E3"/>
    <w:rsid w:val="00151F7E"/>
    <w:rsid w:val="00155275"/>
    <w:rsid w:val="0015544C"/>
    <w:rsid w:val="001747F7"/>
    <w:rsid w:val="00175912"/>
    <w:rsid w:val="0019620C"/>
    <w:rsid w:val="001A34E6"/>
    <w:rsid w:val="001C0573"/>
    <w:rsid w:val="001D00DD"/>
    <w:rsid w:val="001D3088"/>
    <w:rsid w:val="001E2D66"/>
    <w:rsid w:val="001F7B0B"/>
    <w:rsid w:val="00201155"/>
    <w:rsid w:val="002049C7"/>
    <w:rsid w:val="002072F7"/>
    <w:rsid w:val="002105CC"/>
    <w:rsid w:val="00217502"/>
    <w:rsid w:val="0021762C"/>
    <w:rsid w:val="00217B20"/>
    <w:rsid w:val="0022507B"/>
    <w:rsid w:val="00232E9B"/>
    <w:rsid w:val="00241786"/>
    <w:rsid w:val="00247103"/>
    <w:rsid w:val="00247CDD"/>
    <w:rsid w:val="00263DD3"/>
    <w:rsid w:val="00281D8F"/>
    <w:rsid w:val="00290BED"/>
    <w:rsid w:val="00296D43"/>
    <w:rsid w:val="002A141F"/>
    <w:rsid w:val="002A67A5"/>
    <w:rsid w:val="002B0504"/>
    <w:rsid w:val="002D6C23"/>
    <w:rsid w:val="002F1D94"/>
    <w:rsid w:val="002F1DA7"/>
    <w:rsid w:val="00307F45"/>
    <w:rsid w:val="00312794"/>
    <w:rsid w:val="00316FCB"/>
    <w:rsid w:val="00320DB5"/>
    <w:rsid w:val="00320E00"/>
    <w:rsid w:val="00333256"/>
    <w:rsid w:val="00334D7E"/>
    <w:rsid w:val="00341363"/>
    <w:rsid w:val="0035101C"/>
    <w:rsid w:val="003534ED"/>
    <w:rsid w:val="00373341"/>
    <w:rsid w:val="00373E95"/>
    <w:rsid w:val="00376A31"/>
    <w:rsid w:val="00395B54"/>
    <w:rsid w:val="003A2D99"/>
    <w:rsid w:val="003B141A"/>
    <w:rsid w:val="003B6392"/>
    <w:rsid w:val="003C229F"/>
    <w:rsid w:val="003D1DCB"/>
    <w:rsid w:val="003D3986"/>
    <w:rsid w:val="003E0F0B"/>
    <w:rsid w:val="003E509C"/>
    <w:rsid w:val="003F1603"/>
    <w:rsid w:val="003F21E3"/>
    <w:rsid w:val="003F3357"/>
    <w:rsid w:val="0040592C"/>
    <w:rsid w:val="00412A56"/>
    <w:rsid w:val="00416C07"/>
    <w:rsid w:val="00430267"/>
    <w:rsid w:val="0043078E"/>
    <w:rsid w:val="00432B76"/>
    <w:rsid w:val="00434076"/>
    <w:rsid w:val="004439A5"/>
    <w:rsid w:val="0045002D"/>
    <w:rsid w:val="004519F5"/>
    <w:rsid w:val="0045584E"/>
    <w:rsid w:val="00457B6A"/>
    <w:rsid w:val="0046352F"/>
    <w:rsid w:val="00464956"/>
    <w:rsid w:val="0046642C"/>
    <w:rsid w:val="0047569A"/>
    <w:rsid w:val="004866D3"/>
    <w:rsid w:val="0049051C"/>
    <w:rsid w:val="00493DAD"/>
    <w:rsid w:val="004A20A2"/>
    <w:rsid w:val="004A5A91"/>
    <w:rsid w:val="004B18E5"/>
    <w:rsid w:val="004B7C7C"/>
    <w:rsid w:val="004B7F28"/>
    <w:rsid w:val="004C2AA5"/>
    <w:rsid w:val="004C699C"/>
    <w:rsid w:val="004C7D03"/>
    <w:rsid w:val="004D397D"/>
    <w:rsid w:val="004D3F0F"/>
    <w:rsid w:val="004E64C0"/>
    <w:rsid w:val="004F1106"/>
    <w:rsid w:val="004F3AD7"/>
    <w:rsid w:val="005045F3"/>
    <w:rsid w:val="00510CB8"/>
    <w:rsid w:val="00512DA0"/>
    <w:rsid w:val="0051447F"/>
    <w:rsid w:val="00523551"/>
    <w:rsid w:val="005258CC"/>
    <w:rsid w:val="00527ED7"/>
    <w:rsid w:val="00531B42"/>
    <w:rsid w:val="00532700"/>
    <w:rsid w:val="00532DCB"/>
    <w:rsid w:val="0053658B"/>
    <w:rsid w:val="0054435B"/>
    <w:rsid w:val="00544521"/>
    <w:rsid w:val="00544CBB"/>
    <w:rsid w:val="005501F1"/>
    <w:rsid w:val="00561085"/>
    <w:rsid w:val="005668BF"/>
    <w:rsid w:val="00571261"/>
    <w:rsid w:val="00582070"/>
    <w:rsid w:val="00594C51"/>
    <w:rsid w:val="0059597B"/>
    <w:rsid w:val="005962B5"/>
    <w:rsid w:val="0059744B"/>
    <w:rsid w:val="005B2051"/>
    <w:rsid w:val="005B3EFA"/>
    <w:rsid w:val="005B6D5A"/>
    <w:rsid w:val="005C1A8B"/>
    <w:rsid w:val="005D3993"/>
    <w:rsid w:val="005F18E6"/>
    <w:rsid w:val="005F3063"/>
    <w:rsid w:val="00612371"/>
    <w:rsid w:val="0061588E"/>
    <w:rsid w:val="006177D9"/>
    <w:rsid w:val="00647634"/>
    <w:rsid w:val="006503D2"/>
    <w:rsid w:val="00650764"/>
    <w:rsid w:val="00651712"/>
    <w:rsid w:val="00652CD2"/>
    <w:rsid w:val="00657246"/>
    <w:rsid w:val="00665AA5"/>
    <w:rsid w:val="006675DD"/>
    <w:rsid w:val="00674E5F"/>
    <w:rsid w:val="006760FD"/>
    <w:rsid w:val="00682E32"/>
    <w:rsid w:val="00683429"/>
    <w:rsid w:val="00692FA9"/>
    <w:rsid w:val="006A1ADC"/>
    <w:rsid w:val="006A240F"/>
    <w:rsid w:val="006A3DE4"/>
    <w:rsid w:val="006B10D8"/>
    <w:rsid w:val="006C1F23"/>
    <w:rsid w:val="006C62D7"/>
    <w:rsid w:val="006D62A2"/>
    <w:rsid w:val="006E0038"/>
    <w:rsid w:val="006E0E49"/>
    <w:rsid w:val="006E4C84"/>
    <w:rsid w:val="006F7B4D"/>
    <w:rsid w:val="007041D6"/>
    <w:rsid w:val="00705C05"/>
    <w:rsid w:val="00706C06"/>
    <w:rsid w:val="00711208"/>
    <w:rsid w:val="00726176"/>
    <w:rsid w:val="0073112A"/>
    <w:rsid w:val="00735230"/>
    <w:rsid w:val="0074335B"/>
    <w:rsid w:val="00745E75"/>
    <w:rsid w:val="007673BA"/>
    <w:rsid w:val="00773D7C"/>
    <w:rsid w:val="007773ED"/>
    <w:rsid w:val="00781943"/>
    <w:rsid w:val="007852EC"/>
    <w:rsid w:val="007A0ADE"/>
    <w:rsid w:val="007A5B0D"/>
    <w:rsid w:val="007B4F7E"/>
    <w:rsid w:val="007B69BE"/>
    <w:rsid w:val="007C2067"/>
    <w:rsid w:val="007D73C6"/>
    <w:rsid w:val="007D7B53"/>
    <w:rsid w:val="007E512D"/>
    <w:rsid w:val="007E649A"/>
    <w:rsid w:val="007F191F"/>
    <w:rsid w:val="007F3B05"/>
    <w:rsid w:val="007F4FE2"/>
    <w:rsid w:val="00801E4E"/>
    <w:rsid w:val="00802C11"/>
    <w:rsid w:val="00804B03"/>
    <w:rsid w:val="00804B06"/>
    <w:rsid w:val="00831BC2"/>
    <w:rsid w:val="00842AFF"/>
    <w:rsid w:val="00845913"/>
    <w:rsid w:val="008479AE"/>
    <w:rsid w:val="008566CA"/>
    <w:rsid w:val="008624B2"/>
    <w:rsid w:val="00870066"/>
    <w:rsid w:val="00877BC7"/>
    <w:rsid w:val="00880B82"/>
    <w:rsid w:val="00880D45"/>
    <w:rsid w:val="00881285"/>
    <w:rsid w:val="00883558"/>
    <w:rsid w:val="008848E6"/>
    <w:rsid w:val="008B67F8"/>
    <w:rsid w:val="008D559A"/>
    <w:rsid w:val="008E0501"/>
    <w:rsid w:val="008E10F9"/>
    <w:rsid w:val="008E4271"/>
    <w:rsid w:val="008F3CE1"/>
    <w:rsid w:val="009052EA"/>
    <w:rsid w:val="00921943"/>
    <w:rsid w:val="009231F7"/>
    <w:rsid w:val="0093122F"/>
    <w:rsid w:val="00934C8F"/>
    <w:rsid w:val="0094480C"/>
    <w:rsid w:val="00951E0B"/>
    <w:rsid w:val="0096733B"/>
    <w:rsid w:val="00980E5B"/>
    <w:rsid w:val="009848FA"/>
    <w:rsid w:val="0098539D"/>
    <w:rsid w:val="009916E2"/>
    <w:rsid w:val="0099272E"/>
    <w:rsid w:val="00994480"/>
    <w:rsid w:val="009A4F9D"/>
    <w:rsid w:val="009B4906"/>
    <w:rsid w:val="009C728F"/>
    <w:rsid w:val="009D5653"/>
    <w:rsid w:val="009D7F29"/>
    <w:rsid w:val="009E065E"/>
    <w:rsid w:val="009E517D"/>
    <w:rsid w:val="009F2CDF"/>
    <w:rsid w:val="00A03D95"/>
    <w:rsid w:val="00A03D9E"/>
    <w:rsid w:val="00A2029D"/>
    <w:rsid w:val="00A24BBA"/>
    <w:rsid w:val="00A31ECF"/>
    <w:rsid w:val="00A328A3"/>
    <w:rsid w:val="00A53054"/>
    <w:rsid w:val="00A545CF"/>
    <w:rsid w:val="00A61F18"/>
    <w:rsid w:val="00A6726E"/>
    <w:rsid w:val="00A7018B"/>
    <w:rsid w:val="00A73C87"/>
    <w:rsid w:val="00A75026"/>
    <w:rsid w:val="00A867F4"/>
    <w:rsid w:val="00A86940"/>
    <w:rsid w:val="00A91F9A"/>
    <w:rsid w:val="00A9619E"/>
    <w:rsid w:val="00AA1B9B"/>
    <w:rsid w:val="00AB14A1"/>
    <w:rsid w:val="00AB3025"/>
    <w:rsid w:val="00AC624C"/>
    <w:rsid w:val="00AD1FAB"/>
    <w:rsid w:val="00AD57D4"/>
    <w:rsid w:val="00AE72A3"/>
    <w:rsid w:val="00AF7A77"/>
    <w:rsid w:val="00B03229"/>
    <w:rsid w:val="00B140DA"/>
    <w:rsid w:val="00B14704"/>
    <w:rsid w:val="00B14FB5"/>
    <w:rsid w:val="00B160F2"/>
    <w:rsid w:val="00B2377F"/>
    <w:rsid w:val="00B25E8D"/>
    <w:rsid w:val="00B30BDA"/>
    <w:rsid w:val="00B31FCA"/>
    <w:rsid w:val="00B379C9"/>
    <w:rsid w:val="00B41573"/>
    <w:rsid w:val="00B43114"/>
    <w:rsid w:val="00B457AB"/>
    <w:rsid w:val="00B556F0"/>
    <w:rsid w:val="00B55B7A"/>
    <w:rsid w:val="00B5621A"/>
    <w:rsid w:val="00B67059"/>
    <w:rsid w:val="00B672EB"/>
    <w:rsid w:val="00B71BEA"/>
    <w:rsid w:val="00B85F75"/>
    <w:rsid w:val="00B87ACA"/>
    <w:rsid w:val="00B957D6"/>
    <w:rsid w:val="00B95CD5"/>
    <w:rsid w:val="00BA0F1E"/>
    <w:rsid w:val="00BA37DF"/>
    <w:rsid w:val="00BA4FF0"/>
    <w:rsid w:val="00BA614B"/>
    <w:rsid w:val="00BB5FCD"/>
    <w:rsid w:val="00BC1A70"/>
    <w:rsid w:val="00BD69F1"/>
    <w:rsid w:val="00BE110D"/>
    <w:rsid w:val="00BE7125"/>
    <w:rsid w:val="00BF39C3"/>
    <w:rsid w:val="00BF67DE"/>
    <w:rsid w:val="00BF7F1D"/>
    <w:rsid w:val="00C02920"/>
    <w:rsid w:val="00C110FA"/>
    <w:rsid w:val="00C124E4"/>
    <w:rsid w:val="00C14C43"/>
    <w:rsid w:val="00C210B8"/>
    <w:rsid w:val="00C24C51"/>
    <w:rsid w:val="00C31A47"/>
    <w:rsid w:val="00C355A6"/>
    <w:rsid w:val="00C42826"/>
    <w:rsid w:val="00C42AFC"/>
    <w:rsid w:val="00C44653"/>
    <w:rsid w:val="00C51A6B"/>
    <w:rsid w:val="00C53AE0"/>
    <w:rsid w:val="00C61188"/>
    <w:rsid w:val="00C64F4A"/>
    <w:rsid w:val="00C67EC0"/>
    <w:rsid w:val="00C80B17"/>
    <w:rsid w:val="00C905C1"/>
    <w:rsid w:val="00C931C2"/>
    <w:rsid w:val="00CA224A"/>
    <w:rsid w:val="00CA250F"/>
    <w:rsid w:val="00CA6284"/>
    <w:rsid w:val="00CB2E41"/>
    <w:rsid w:val="00CC7381"/>
    <w:rsid w:val="00CD42AA"/>
    <w:rsid w:val="00CE62FD"/>
    <w:rsid w:val="00CE6600"/>
    <w:rsid w:val="00CE7309"/>
    <w:rsid w:val="00CF235B"/>
    <w:rsid w:val="00D016F2"/>
    <w:rsid w:val="00D04C5F"/>
    <w:rsid w:val="00D13B50"/>
    <w:rsid w:val="00D243DB"/>
    <w:rsid w:val="00D26315"/>
    <w:rsid w:val="00D34904"/>
    <w:rsid w:val="00D46D1D"/>
    <w:rsid w:val="00D50F6A"/>
    <w:rsid w:val="00D51D3C"/>
    <w:rsid w:val="00D570C5"/>
    <w:rsid w:val="00D578A9"/>
    <w:rsid w:val="00D61114"/>
    <w:rsid w:val="00D669D5"/>
    <w:rsid w:val="00D66A50"/>
    <w:rsid w:val="00D67F59"/>
    <w:rsid w:val="00D71107"/>
    <w:rsid w:val="00D740FE"/>
    <w:rsid w:val="00D80CF0"/>
    <w:rsid w:val="00D82E23"/>
    <w:rsid w:val="00D87EB0"/>
    <w:rsid w:val="00DA0588"/>
    <w:rsid w:val="00DA6089"/>
    <w:rsid w:val="00DB1785"/>
    <w:rsid w:val="00DC22E4"/>
    <w:rsid w:val="00DC53A4"/>
    <w:rsid w:val="00DC6B1E"/>
    <w:rsid w:val="00DD0ED3"/>
    <w:rsid w:val="00DD47C5"/>
    <w:rsid w:val="00DE5DA2"/>
    <w:rsid w:val="00DF477C"/>
    <w:rsid w:val="00DF568A"/>
    <w:rsid w:val="00DF5D97"/>
    <w:rsid w:val="00DF61BC"/>
    <w:rsid w:val="00E07921"/>
    <w:rsid w:val="00E13F7B"/>
    <w:rsid w:val="00E15EBC"/>
    <w:rsid w:val="00E16041"/>
    <w:rsid w:val="00E25EE3"/>
    <w:rsid w:val="00E31F33"/>
    <w:rsid w:val="00E34889"/>
    <w:rsid w:val="00E50469"/>
    <w:rsid w:val="00E576B1"/>
    <w:rsid w:val="00E57F04"/>
    <w:rsid w:val="00E6185D"/>
    <w:rsid w:val="00E70E42"/>
    <w:rsid w:val="00E715A3"/>
    <w:rsid w:val="00E7215E"/>
    <w:rsid w:val="00E768D2"/>
    <w:rsid w:val="00E80016"/>
    <w:rsid w:val="00E91FAA"/>
    <w:rsid w:val="00E975E6"/>
    <w:rsid w:val="00EA12BD"/>
    <w:rsid w:val="00EB0C33"/>
    <w:rsid w:val="00EB30C1"/>
    <w:rsid w:val="00EC1EB7"/>
    <w:rsid w:val="00EC5FD6"/>
    <w:rsid w:val="00ED2A7F"/>
    <w:rsid w:val="00ED4F28"/>
    <w:rsid w:val="00ED6244"/>
    <w:rsid w:val="00ED6CBF"/>
    <w:rsid w:val="00EF27A8"/>
    <w:rsid w:val="00F051BB"/>
    <w:rsid w:val="00F06027"/>
    <w:rsid w:val="00F07876"/>
    <w:rsid w:val="00F319E6"/>
    <w:rsid w:val="00F356C7"/>
    <w:rsid w:val="00F41A7A"/>
    <w:rsid w:val="00F44C18"/>
    <w:rsid w:val="00F5226A"/>
    <w:rsid w:val="00F57941"/>
    <w:rsid w:val="00F67F56"/>
    <w:rsid w:val="00F852B1"/>
    <w:rsid w:val="00FA1CEB"/>
    <w:rsid w:val="00FA42E2"/>
    <w:rsid w:val="00FB7418"/>
    <w:rsid w:val="00FC0F2F"/>
    <w:rsid w:val="00FC6652"/>
    <w:rsid w:val="00FD0189"/>
    <w:rsid w:val="00FD4463"/>
    <w:rsid w:val="00FD55FA"/>
    <w:rsid w:val="00FD5A7A"/>
    <w:rsid w:val="00FD677A"/>
    <w:rsid w:val="00FE5712"/>
    <w:rsid w:val="00FE58BE"/>
    <w:rsid w:val="00FE7CAD"/>
    <w:rsid w:val="00FF2E74"/>
    <w:rsid w:val="00FF4A5A"/>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EF81BDA9-2116-40B8-96C4-2AEEDD86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9C9"/>
    <w:pPr>
      <w:spacing w:after="160" w:line="259" w:lineRule="auto"/>
    </w:pPr>
    <w:rPr>
      <w:lang w:eastAsia="en-US"/>
    </w:rPr>
  </w:style>
  <w:style w:type="paragraph" w:styleId="Heading1">
    <w:name w:val="heading 1"/>
    <w:basedOn w:val="Normal"/>
    <w:next w:val="Normal"/>
    <w:link w:val="Heading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Heading2">
    <w:name w:val="heading 2"/>
    <w:basedOn w:val="Normal"/>
    <w:next w:val="Normal"/>
    <w:link w:val="Heading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Heading3">
    <w:name w:val="heading 3"/>
    <w:basedOn w:val="Normal"/>
    <w:next w:val="Normal"/>
    <w:link w:val="Heading3Char"/>
    <w:uiPriority w:val="99"/>
    <w:qFormat/>
    <w:rsid w:val="00155275"/>
    <w:pPr>
      <w:keepNext/>
      <w:keepLines/>
      <w:numPr>
        <w:numId w:val="24"/>
      </w:numPr>
      <w:spacing w:before="40" w:after="0"/>
      <w:ind w:left="1080"/>
      <w:outlineLvl w:val="2"/>
    </w:pPr>
    <w:rPr>
      <w:rFonts w:ascii="Calibri Light" w:eastAsia="Times New Roman" w:hAnsi="Calibri Ligh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24B2"/>
    <w:rPr>
      <w:rFonts w:ascii="Calibri Light" w:hAnsi="Calibri Light" w:cs="Times New Roman"/>
      <w:color w:val="5B9BD5"/>
      <w:sz w:val="32"/>
      <w:szCs w:val="32"/>
    </w:rPr>
  </w:style>
  <w:style w:type="character" w:customStyle="1" w:styleId="Heading2Char">
    <w:name w:val="Heading 2 Char"/>
    <w:basedOn w:val="DefaultParagraphFont"/>
    <w:link w:val="Heading2"/>
    <w:uiPriority w:val="99"/>
    <w:locked/>
    <w:rsid w:val="00035992"/>
    <w:rPr>
      <w:rFonts w:ascii="Calibri Light" w:hAnsi="Calibri Light" w:cs="Times New Roman"/>
      <w:color w:val="5B9BD5"/>
      <w:sz w:val="26"/>
      <w:szCs w:val="26"/>
    </w:rPr>
  </w:style>
  <w:style w:type="character" w:customStyle="1" w:styleId="Heading3Char">
    <w:name w:val="Heading 3 Char"/>
    <w:basedOn w:val="DefaultParagraphFont"/>
    <w:link w:val="Heading3"/>
    <w:uiPriority w:val="99"/>
    <w:locked/>
    <w:rsid w:val="00155275"/>
    <w:rPr>
      <w:rFonts w:ascii="Calibri Light" w:hAnsi="Calibri Light" w:cs="Times New Roman"/>
      <w:sz w:val="24"/>
      <w:szCs w:val="24"/>
    </w:rPr>
  </w:style>
  <w:style w:type="paragraph" w:styleId="BalloonText">
    <w:name w:val="Balloon Text"/>
    <w:basedOn w:val="Normal"/>
    <w:link w:val="BalloonTextChar"/>
    <w:uiPriority w:val="99"/>
    <w:semiHidden/>
    <w:rsid w:val="000359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35992"/>
    <w:rPr>
      <w:rFonts w:ascii="Segoe UI" w:hAnsi="Segoe UI" w:cs="Segoe UI"/>
      <w:sz w:val="18"/>
      <w:szCs w:val="18"/>
    </w:rPr>
  </w:style>
  <w:style w:type="paragraph" w:styleId="ListParagraph">
    <w:name w:val="List Paragraph"/>
    <w:basedOn w:val="Normal"/>
    <w:uiPriority w:val="34"/>
    <w:qFormat/>
    <w:rsid w:val="00F319E6"/>
    <w:pPr>
      <w:ind w:left="720"/>
      <w:contextualSpacing/>
    </w:pPr>
  </w:style>
  <w:style w:type="paragraph" w:styleId="Header">
    <w:name w:val="header"/>
    <w:basedOn w:val="Normal"/>
    <w:link w:val="HeaderChar"/>
    <w:uiPriority w:val="99"/>
    <w:rsid w:val="0056108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61085"/>
    <w:rPr>
      <w:rFonts w:cs="Times New Roman"/>
    </w:rPr>
  </w:style>
  <w:style w:type="paragraph" w:styleId="Footer">
    <w:name w:val="footer"/>
    <w:basedOn w:val="Normal"/>
    <w:link w:val="FooterChar"/>
    <w:uiPriority w:val="99"/>
    <w:rsid w:val="0056108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61085"/>
    <w:rPr>
      <w:rFonts w:cs="Times New Roman"/>
    </w:rPr>
  </w:style>
  <w:style w:type="table" w:styleId="TableGrid">
    <w:name w:val="Table Grid"/>
    <w:basedOn w:val="TableNormal"/>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51712"/>
    <w:rPr>
      <w:rFonts w:cs="Times New Roman"/>
    </w:rPr>
  </w:style>
  <w:style w:type="character" w:styleId="Hyperlink">
    <w:name w:val="Hyperlink"/>
    <w:uiPriority w:val="99"/>
    <w:unhideWhenUsed/>
    <w:rsid w:val="004E64C0"/>
    <w:rPr>
      <w:color w:val="0000FF"/>
      <w:u w:val="single"/>
    </w:rPr>
  </w:style>
  <w:style w:type="paragraph" w:styleId="FootnoteText">
    <w:name w:val="footnote text"/>
    <w:basedOn w:val="Normal"/>
    <w:link w:val="FootnoteTextChar"/>
    <w:uiPriority w:val="99"/>
    <w:semiHidden/>
    <w:unhideWhenUsed/>
    <w:rsid w:val="00594C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C51"/>
    <w:rPr>
      <w:sz w:val="20"/>
      <w:szCs w:val="20"/>
      <w:lang w:eastAsia="en-US"/>
    </w:rPr>
  </w:style>
  <w:style w:type="character" w:styleId="FootnoteReference">
    <w:name w:val="footnote reference"/>
    <w:basedOn w:val="DefaultParagraphFont"/>
    <w:uiPriority w:val="99"/>
    <w:semiHidden/>
    <w:unhideWhenUsed/>
    <w:rsid w:val="00594C51"/>
    <w:rPr>
      <w:vertAlign w:val="superscript"/>
    </w:rPr>
  </w:style>
  <w:style w:type="character" w:styleId="CommentReference">
    <w:name w:val="annotation reference"/>
    <w:basedOn w:val="DefaultParagraphFont"/>
    <w:uiPriority w:val="99"/>
    <w:unhideWhenUsed/>
    <w:rsid w:val="00842AFF"/>
    <w:rPr>
      <w:sz w:val="16"/>
      <w:szCs w:val="16"/>
    </w:rPr>
  </w:style>
  <w:style w:type="paragraph" w:styleId="CommentText">
    <w:name w:val="annotation text"/>
    <w:basedOn w:val="Normal"/>
    <w:link w:val="CommentTextChar"/>
    <w:uiPriority w:val="99"/>
    <w:unhideWhenUsed/>
    <w:rsid w:val="00842AFF"/>
    <w:pPr>
      <w:spacing w:line="240" w:lineRule="auto"/>
    </w:pPr>
    <w:rPr>
      <w:sz w:val="20"/>
      <w:szCs w:val="20"/>
    </w:rPr>
  </w:style>
  <w:style w:type="character" w:customStyle="1" w:styleId="CommentTextChar">
    <w:name w:val="Comment Text Char"/>
    <w:basedOn w:val="DefaultParagraphFont"/>
    <w:link w:val="CommentText"/>
    <w:uiPriority w:val="99"/>
    <w:rsid w:val="00842AFF"/>
    <w:rPr>
      <w:sz w:val="20"/>
      <w:szCs w:val="20"/>
      <w:lang w:eastAsia="en-US"/>
    </w:rPr>
  </w:style>
  <w:style w:type="paragraph" w:styleId="CommentSubject">
    <w:name w:val="annotation subject"/>
    <w:basedOn w:val="CommentText"/>
    <w:next w:val="CommentText"/>
    <w:link w:val="CommentSubjectChar"/>
    <w:uiPriority w:val="99"/>
    <w:semiHidden/>
    <w:unhideWhenUsed/>
    <w:rsid w:val="00842AFF"/>
    <w:rPr>
      <w:b/>
      <w:bCs/>
    </w:rPr>
  </w:style>
  <w:style w:type="character" w:customStyle="1" w:styleId="CommentSubjectChar">
    <w:name w:val="Comment Subject Char"/>
    <w:basedOn w:val="CommentTextChar"/>
    <w:link w:val="CommentSubject"/>
    <w:uiPriority w:val="99"/>
    <w:semiHidden/>
    <w:rsid w:val="00842AFF"/>
    <w:rPr>
      <w:b/>
      <w:bCs/>
      <w:sz w:val="20"/>
      <w:szCs w:val="20"/>
      <w:lang w:eastAsia="en-US"/>
    </w:rPr>
  </w:style>
  <w:style w:type="paragraph" w:styleId="Revision">
    <w:name w:val="Revision"/>
    <w:hidden/>
    <w:uiPriority w:val="99"/>
    <w:semiHidden/>
    <w:rsid w:val="00C44653"/>
    <w:rPr>
      <w:lang w:eastAsia="en-US"/>
    </w:rPr>
  </w:style>
  <w:style w:type="paragraph" w:styleId="NormalWeb">
    <w:name w:val="Normal (Web)"/>
    <w:basedOn w:val="Normal"/>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trong">
    <w:name w:val="Strong"/>
    <w:basedOn w:val="DefaultParagraphFont"/>
    <w:uiPriority w:val="22"/>
    <w:qFormat/>
    <w:locked/>
    <w:rsid w:val="00290BED"/>
    <w:rPr>
      <w:b/>
      <w:bCs/>
    </w:rPr>
  </w:style>
  <w:style w:type="paragraph" w:styleId="NoSpacing">
    <w:name w:val="No Spacing"/>
    <w:link w:val="NoSpacingChar"/>
    <w:uiPriority w:val="1"/>
    <w:qFormat/>
    <w:rsid w:val="00A867F4"/>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A867F4"/>
    <w:rPr>
      <w:rFonts w:asciiTheme="minorHAnsi" w:eastAsiaTheme="minorEastAsia" w:hAnsiTheme="minorHAnsi" w:cstheme="minorBidi"/>
    </w:rPr>
  </w:style>
  <w:style w:type="paragraph" w:styleId="EndnoteText">
    <w:name w:val="endnote text"/>
    <w:basedOn w:val="Normal"/>
    <w:link w:val="EndnoteTextChar"/>
    <w:uiPriority w:val="99"/>
    <w:semiHidden/>
    <w:unhideWhenUsed/>
    <w:rsid w:val="00652C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2CD2"/>
    <w:rPr>
      <w:sz w:val="20"/>
      <w:szCs w:val="20"/>
      <w:lang w:eastAsia="en-US"/>
    </w:rPr>
  </w:style>
  <w:style w:type="character" w:styleId="EndnoteReference">
    <w:name w:val="endnote reference"/>
    <w:basedOn w:val="DefaultParagraphFont"/>
    <w:uiPriority w:val="99"/>
    <w:semiHidden/>
    <w:unhideWhenUsed/>
    <w:rsid w:val="00652CD2"/>
    <w:rPr>
      <w:vertAlign w:val="superscript"/>
    </w:rPr>
  </w:style>
  <w:style w:type="paragraph" w:styleId="HTMLPreformatted">
    <w:name w:val="HTML Preformatted"/>
    <w:basedOn w:val="Normal"/>
    <w:link w:val="HTMLPreformattedChar"/>
    <w:uiPriority w:val="99"/>
    <w:unhideWhenUsed/>
    <w:rsid w:val="0010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03C64"/>
    <w:rPr>
      <w:rFonts w:ascii="Courier New" w:eastAsia="Times New Roman" w:hAnsi="Courier New" w:cs="Courier New"/>
      <w:sz w:val="20"/>
      <w:szCs w:val="20"/>
      <w:lang w:val="en-US" w:eastAsia="en-US"/>
    </w:rPr>
  </w:style>
  <w:style w:type="character" w:styleId="FollowedHyperlink">
    <w:name w:val="FollowedHyperlink"/>
    <w:basedOn w:val="DefaultParagraphFont"/>
    <w:uiPriority w:val="99"/>
    <w:semiHidden/>
    <w:unhideWhenUsed/>
    <w:rsid w:val="00D46D1D"/>
    <w:rPr>
      <w:color w:val="800080" w:themeColor="followedHyperlink"/>
      <w:u w:val="single"/>
    </w:rPr>
  </w:style>
  <w:style w:type="paragraph" w:customStyle="1" w:styleId="Default">
    <w:name w:val="Default"/>
    <w:rsid w:val="00B31FCA"/>
    <w:pPr>
      <w:autoSpaceDE w:val="0"/>
      <w:autoSpaceDN w:val="0"/>
      <w:adjustRightInd w:val="0"/>
    </w:pPr>
    <w:rPr>
      <w:rFonts w:eastAsiaTheme="minorHAnsi" w:cs="Calibri"/>
      <w:color w:val="000000"/>
      <w:sz w:val="24"/>
      <w:szCs w:val="24"/>
      <w:lang w:val="en-US" w:eastAsia="en-US"/>
    </w:rPr>
  </w:style>
  <w:style w:type="paragraph" w:customStyle="1" w:styleId="CVNormal">
    <w:name w:val="CV Normal"/>
    <w:basedOn w:val="Normal"/>
    <w:rsid w:val="00BE110D"/>
    <w:pPr>
      <w:suppressAutoHyphens/>
      <w:spacing w:after="0" w:line="240" w:lineRule="auto"/>
      <w:ind w:left="113" w:right="113"/>
    </w:pPr>
    <w:rPr>
      <w:rFonts w:ascii="Arial Narrow" w:eastAsia="Times New Roman" w:hAnsi="Arial Narrow" w:cs="Times New Roman"/>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368603290">
      <w:bodyDiv w:val="1"/>
      <w:marLeft w:val="0"/>
      <w:marRight w:val="0"/>
      <w:marTop w:val="0"/>
      <w:marBottom w:val="0"/>
      <w:divBdr>
        <w:top w:val="none" w:sz="0" w:space="0" w:color="auto"/>
        <w:left w:val="none" w:sz="0" w:space="0" w:color="auto"/>
        <w:bottom w:val="none" w:sz="0" w:space="0" w:color="auto"/>
        <w:right w:val="none" w:sz="0" w:space="0" w:color="auto"/>
      </w:divBdr>
    </w:div>
    <w:div w:id="516038196">
      <w:bodyDiv w:val="1"/>
      <w:marLeft w:val="0"/>
      <w:marRight w:val="0"/>
      <w:marTop w:val="0"/>
      <w:marBottom w:val="0"/>
      <w:divBdr>
        <w:top w:val="none" w:sz="0" w:space="0" w:color="auto"/>
        <w:left w:val="none" w:sz="0" w:space="0" w:color="auto"/>
        <w:bottom w:val="none" w:sz="0" w:space="0" w:color="auto"/>
        <w:right w:val="none" w:sz="0" w:space="0" w:color="auto"/>
      </w:divBdr>
    </w:div>
    <w:div w:id="703749149">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04446973">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744570635">
      <w:bodyDiv w:val="1"/>
      <w:marLeft w:val="0"/>
      <w:marRight w:val="0"/>
      <w:marTop w:val="0"/>
      <w:marBottom w:val="0"/>
      <w:divBdr>
        <w:top w:val="none" w:sz="0" w:space="0" w:color="auto"/>
        <w:left w:val="none" w:sz="0" w:space="0" w:color="auto"/>
        <w:bottom w:val="none" w:sz="0" w:space="0" w:color="auto"/>
        <w:right w:val="none" w:sz="0" w:space="0" w:color="auto"/>
      </w:divBdr>
    </w:div>
    <w:div w:id="1981809229">
      <w:bodyDiv w:val="1"/>
      <w:marLeft w:val="0"/>
      <w:marRight w:val="0"/>
      <w:marTop w:val="0"/>
      <w:marBottom w:val="0"/>
      <w:divBdr>
        <w:top w:val="none" w:sz="0" w:space="0" w:color="auto"/>
        <w:left w:val="none" w:sz="0" w:space="0" w:color="auto"/>
        <w:bottom w:val="none" w:sz="0" w:space="0" w:color="auto"/>
        <w:right w:val="none" w:sz="0" w:space="0" w:color="auto"/>
      </w:divBdr>
    </w:div>
    <w:div w:id="1985036611">
      <w:bodyDiv w:val="1"/>
      <w:marLeft w:val="0"/>
      <w:marRight w:val="0"/>
      <w:marTop w:val="0"/>
      <w:marBottom w:val="0"/>
      <w:divBdr>
        <w:top w:val="none" w:sz="0" w:space="0" w:color="auto"/>
        <w:left w:val="none" w:sz="0" w:space="0" w:color="auto"/>
        <w:bottom w:val="none" w:sz="0" w:space="0" w:color="auto"/>
        <w:right w:val="none" w:sz="0" w:space="0" w:color="auto"/>
      </w:divBdr>
    </w:div>
    <w:div w:id="2031447207">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indawi.com/journals/apt/editors/" TargetMode="External"/><Relationship Id="rId18" Type="http://schemas.openxmlformats.org/officeDocument/2006/relationships/hyperlink" Target="http://www.utb.cz/ft/o-fakulte/vyrocni-zprav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apply.utb.cz/" TargetMode="External"/><Relationship Id="rId7" Type="http://schemas.openxmlformats.org/officeDocument/2006/relationships/footnotes" Target="footnotes.xml"/><Relationship Id="rId12" Type="http://schemas.openxmlformats.org/officeDocument/2006/relationships/hyperlink" Target="https://aip.scitation.org/phf/info/advisory" TargetMode="External"/><Relationship Id="rId17" Type="http://schemas.openxmlformats.org/officeDocument/2006/relationships/hyperlink" Target="https://www.utb.cz/mdocs-posts/sr_25_2017_p6/?afterLogin=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ft.utb.cz/mdocs-posts/pravidla-prubehu-studia-ve-studijnich-programech-uskutecnovanych-na-fakulte-technologicke/" TargetMode="External"/><Relationship Id="rId20" Type="http://schemas.openxmlformats.org/officeDocument/2006/relationships/hyperlink" Target="http://www.scopus.com/authid/detail.url?authorId=70033282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ournals.elsevier.com/materials-science-in-semiconductor-processing/editorial-board"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ft.utb.cz/mdocs-posts/studijnim-a-zkusebnim-radem-utb-ve-zlin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journals.elsevier.com/applied-soil-ecology/editorial-board" TargetMode="External"/><Relationship Id="rId19" Type="http://schemas.openxmlformats.org/officeDocument/2006/relationships/hyperlink" Target="http://www.researcherid.com/rid/H-6347-2012" TargetMode="External"/><Relationship Id="rId4" Type="http://schemas.openxmlformats.org/officeDocument/2006/relationships/styles" Target="styles.xml"/><Relationship Id="rId9" Type="http://schemas.openxmlformats.org/officeDocument/2006/relationships/hyperlink" Target="https://www.journals.elsevier.com/materials-and-design/editorial-board" TargetMode="External"/><Relationship Id="rId14" Type="http://schemas.openxmlformats.org/officeDocument/2006/relationships/hyperlink" Target="http://portal.k.utb.cz" TargetMode="External"/><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8AAB41-89A8-4827-8AEB-A73D14E2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10257</Words>
  <Characters>58469</Characters>
  <Application>Microsoft Office Word</Application>
  <DocSecurity>0</DocSecurity>
  <Lines>487</Lines>
  <Paragraphs>137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Biomateriály a kosmetika</vt:lpstr>
      <vt:lpstr>Biomateriály a kosmetika</vt:lpstr>
    </vt:vector>
  </TitlesOfParts>
  <Company>FT UTB</Company>
  <LinksUpToDate>false</LinksUpToDate>
  <CharactersWithSpaces>68589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tomáš bati ve zlíně, Fakulta technologická</dc:creator>
  <cp:lastModifiedBy>utb</cp:lastModifiedBy>
  <cp:revision>8</cp:revision>
  <cp:lastPrinted>2018-10-09T10:59:00Z</cp:lastPrinted>
  <dcterms:created xsi:type="dcterms:W3CDTF">2019-08-09T13:01:00Z</dcterms:created>
  <dcterms:modified xsi:type="dcterms:W3CDTF">2019-09-09T15:19:00Z</dcterms:modified>
</cp:coreProperties>
</file>